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64148" w14:textId="349EA2A3" w:rsidR="004B1A7F" w:rsidRDefault="004B1A7F" w:rsidP="006D1761">
      <w:pPr>
        <w:spacing w:after="0"/>
        <w:jc w:val="center"/>
        <w:rPr>
          <w:rFonts w:asciiTheme="minorHAnsi" w:hAnsiTheme="minorHAnsi" w:cstheme="minorHAnsi"/>
          <w:b/>
          <w:sz w:val="32"/>
          <w:szCs w:val="24"/>
        </w:rPr>
      </w:pPr>
      <w:bookmarkStart w:id="0" w:name="_Hlk197692064"/>
      <w:r>
        <w:rPr>
          <w:rFonts w:asciiTheme="minorHAnsi" w:hAnsiTheme="minorHAnsi" w:cstheme="minorHAnsi"/>
          <w:b/>
          <w:sz w:val="32"/>
          <w:szCs w:val="24"/>
        </w:rPr>
        <w:t>OBCHODNÍ PODMÍNKY</w:t>
      </w:r>
    </w:p>
    <w:p w14:paraId="28D6556A" w14:textId="73CDD737" w:rsidR="00AB7D5B" w:rsidRPr="0025644A" w:rsidRDefault="0060432F" w:rsidP="006D1761">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6D1761">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427EDF6C" w14:textId="77777777" w:rsidR="00EA5176" w:rsidRDefault="00EA5176" w:rsidP="006D1761">
      <w:pPr>
        <w:spacing w:after="0"/>
        <w:rPr>
          <w:rFonts w:asciiTheme="minorHAnsi" w:hAnsiTheme="minorHAnsi" w:cstheme="minorHAnsi"/>
          <w:b/>
        </w:rPr>
      </w:pPr>
    </w:p>
    <w:p w14:paraId="09DA385A" w14:textId="142DF78F" w:rsidR="00BC67FD" w:rsidRPr="0025644A" w:rsidRDefault="00BC67FD" w:rsidP="006D1761">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6D176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6D1761">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6D1761">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6D1761">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Default="00A56F91" w:rsidP="006D1761">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oddíl Pr, vložka 1229</w:t>
      </w:r>
    </w:p>
    <w:p w14:paraId="0FB2F9B0" w14:textId="5D03CA0E" w:rsidR="00345DB0" w:rsidRPr="0025644A" w:rsidRDefault="00345DB0" w:rsidP="006D1761">
      <w:pPr>
        <w:autoSpaceDE w:val="0"/>
        <w:autoSpaceDN w:val="0"/>
        <w:adjustRightInd w:val="0"/>
        <w:spacing w:after="0"/>
        <w:rPr>
          <w:rFonts w:asciiTheme="minorHAnsi" w:hAnsiTheme="minorHAnsi" w:cstheme="minorHAnsi"/>
        </w:rPr>
      </w:pPr>
      <w:r>
        <w:rPr>
          <w:rFonts w:asciiTheme="minorHAnsi" w:hAnsiTheme="minorHAnsi" w:cstheme="minorHAnsi"/>
        </w:rPr>
        <w:t>ID datové schránky:</w:t>
      </w:r>
      <w:r>
        <w:rPr>
          <w:rFonts w:asciiTheme="minorHAnsi" w:hAnsiTheme="minorHAnsi" w:cstheme="minorHAnsi"/>
        </w:rPr>
        <w:tab/>
      </w:r>
      <w:r>
        <w:rPr>
          <w:rFonts w:asciiTheme="minorHAnsi" w:hAnsiTheme="minorHAnsi" w:cstheme="minorHAnsi"/>
        </w:rPr>
        <w:tab/>
      </w:r>
      <w:r w:rsidRPr="00A75C02">
        <w:rPr>
          <w:rFonts w:ascii="Garamond" w:hAnsi="Garamond"/>
        </w:rPr>
        <w:t>he9k6qg</w:t>
      </w:r>
    </w:p>
    <w:p w14:paraId="50164588" w14:textId="77777777" w:rsidR="00BC67FD" w:rsidRPr="0025644A" w:rsidRDefault="00AF0E98" w:rsidP="006D1761">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3503FFC8" w14:textId="77777777" w:rsidR="00AE221D" w:rsidRPr="0025644A" w:rsidRDefault="00AE221D" w:rsidP="006D1761">
      <w:pPr>
        <w:spacing w:after="0"/>
        <w:rPr>
          <w:rFonts w:asciiTheme="minorHAnsi" w:hAnsiTheme="minorHAnsi" w:cstheme="minorHAnsi"/>
        </w:rPr>
      </w:pPr>
      <w:r w:rsidRPr="0025644A">
        <w:rPr>
          <w:rFonts w:asciiTheme="minorHAnsi" w:hAnsiTheme="minorHAnsi" w:cstheme="minorHAnsi"/>
        </w:rPr>
        <w:t>a</w:t>
      </w:r>
    </w:p>
    <w:p w14:paraId="25ED8C98" w14:textId="595EE010" w:rsidR="00BC67FD" w:rsidRPr="0025644A" w:rsidRDefault="00BC67FD" w:rsidP="006D1761">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6D1761">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6D1761">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6D1761">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6D176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245188D6" w14:textId="29975C3C" w:rsidR="00345DB0" w:rsidRPr="002A36D9" w:rsidRDefault="00345DB0" w:rsidP="006D1761">
      <w:pPr>
        <w:spacing w:after="0"/>
        <w:rPr>
          <w:rFonts w:asciiTheme="minorHAnsi" w:hAnsiTheme="minorHAnsi" w:cstheme="minorHAnsi"/>
          <w:iCs/>
        </w:rPr>
      </w:pPr>
      <w:r>
        <w:rPr>
          <w:rFonts w:asciiTheme="minorHAnsi" w:hAnsiTheme="minorHAnsi" w:cstheme="minorHAnsi"/>
          <w:iCs/>
        </w:rPr>
        <w:t>ID datové schránky:</w:t>
      </w:r>
      <w:r>
        <w:rPr>
          <w:rFonts w:asciiTheme="minorHAnsi" w:hAnsiTheme="minorHAnsi" w:cstheme="minorHAnsi"/>
          <w:iCs/>
        </w:rPr>
        <w:tab/>
      </w:r>
      <w:r w:rsidRPr="0025644A">
        <w:rPr>
          <w:rFonts w:asciiTheme="minorHAnsi" w:hAnsiTheme="minorHAnsi" w:cstheme="minorHAnsi"/>
        </w:rPr>
        <w:t>......................................................................................................................</w:t>
      </w:r>
    </w:p>
    <w:p w14:paraId="6815ACFB" w14:textId="400BEB60" w:rsidR="00AE221D" w:rsidRPr="0025644A" w:rsidRDefault="00D37C51" w:rsidP="006D1761">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6D1761">
      <w:pPr>
        <w:spacing w:after="0"/>
        <w:rPr>
          <w:rFonts w:asciiTheme="minorHAnsi" w:hAnsiTheme="minorHAnsi" w:cstheme="minorHAnsi"/>
        </w:rPr>
      </w:pPr>
    </w:p>
    <w:p w14:paraId="0CB7E599" w14:textId="77777777" w:rsidR="00BC67FD" w:rsidRPr="0025644A" w:rsidRDefault="00AF0E98" w:rsidP="006D1761">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6D1761">
      <w:pPr>
        <w:spacing w:after="0"/>
        <w:rPr>
          <w:rFonts w:asciiTheme="minorHAnsi" w:hAnsiTheme="minorHAnsi" w:cstheme="minorHAnsi"/>
        </w:rPr>
      </w:pPr>
    </w:p>
    <w:p w14:paraId="5B466789" w14:textId="77777777" w:rsidR="00AE221D" w:rsidRPr="0025644A" w:rsidRDefault="00AE221D" w:rsidP="006D1761">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6D1761">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6D1761">
      <w:pPr>
        <w:spacing w:after="0"/>
        <w:rPr>
          <w:rFonts w:asciiTheme="minorHAnsi" w:hAnsiTheme="minorHAnsi" w:cstheme="minorHAnsi"/>
        </w:rPr>
      </w:pPr>
    </w:p>
    <w:p w14:paraId="3014C702" w14:textId="26F1F375" w:rsidR="005D4AC2" w:rsidRPr="0011687C" w:rsidRDefault="005D4AC2" w:rsidP="005D4AC2">
      <w:pPr>
        <w:jc w:val="both"/>
        <w:rPr>
          <w:rFonts w:asciiTheme="minorHAnsi" w:hAnsiTheme="minorHAnsi" w:cstheme="minorHAnsi"/>
          <w:bCs/>
          <w:i/>
        </w:rPr>
      </w:pPr>
      <w:r>
        <w:rPr>
          <w:rFonts w:asciiTheme="minorHAnsi" w:hAnsiTheme="minorHAnsi" w:cstheme="minorHAnsi"/>
        </w:rPr>
        <w:t xml:space="preserve">obě smluvní strany po vzájemné shodě </w:t>
      </w:r>
      <w:r w:rsidRPr="0025644A">
        <w:rPr>
          <w:rFonts w:asciiTheme="minorHAnsi" w:hAnsiTheme="minorHAnsi" w:cstheme="minorHAnsi"/>
        </w:rPr>
        <w:t>uzavírají tuto kupní smlouvu v souladu s ustanovením § 2079 a násl. zákona č. 89/2012 Sb., občanský zákoník, v platném a účinném znění (dále jen „</w:t>
      </w:r>
      <w:r w:rsidRPr="0025644A">
        <w:rPr>
          <w:rFonts w:asciiTheme="minorHAnsi" w:hAnsiTheme="minorHAnsi" w:cstheme="minorHAnsi"/>
          <w:b/>
        </w:rPr>
        <w:t xml:space="preserve">občanský </w:t>
      </w:r>
      <w:r w:rsidRPr="00FA7902">
        <w:rPr>
          <w:rFonts w:asciiTheme="minorHAnsi" w:hAnsiTheme="minorHAnsi" w:cstheme="minorHAnsi"/>
          <w:b/>
        </w:rPr>
        <w:t>zákoník</w:t>
      </w:r>
      <w:r w:rsidRPr="00FA7902">
        <w:rPr>
          <w:rFonts w:asciiTheme="minorHAnsi" w:hAnsiTheme="minorHAnsi" w:cstheme="minorHAnsi"/>
        </w:rPr>
        <w:t xml:space="preserve">“), jako výsledek VZMR nazvané </w:t>
      </w:r>
      <w:r w:rsidRPr="00FA7902">
        <w:rPr>
          <w:rFonts w:asciiTheme="minorHAnsi" w:hAnsiTheme="minorHAnsi" w:cstheme="minorHAnsi"/>
          <w:b/>
        </w:rPr>
        <w:t>„</w:t>
      </w:r>
      <w:r>
        <w:rPr>
          <w:rFonts w:asciiTheme="minorHAnsi" w:hAnsiTheme="minorHAnsi" w:cstheme="minorHAnsi"/>
          <w:b/>
        </w:rPr>
        <w:t>Infuzní technika</w:t>
      </w:r>
      <w:r w:rsidRPr="00FA7902">
        <w:rPr>
          <w:rFonts w:cs="Calibri"/>
          <w:b/>
          <w:bCs/>
        </w:rPr>
        <w:t xml:space="preserve"> – část</w:t>
      </w:r>
      <w:r>
        <w:rPr>
          <w:rFonts w:cs="Calibri"/>
          <w:b/>
          <w:bCs/>
        </w:rPr>
        <w:t xml:space="preserve"> </w:t>
      </w:r>
      <w:r w:rsidR="000974EA">
        <w:rPr>
          <w:rFonts w:cs="Calibri"/>
          <w:b/>
          <w:bCs/>
        </w:rPr>
        <w:t>A</w:t>
      </w:r>
    </w:p>
    <w:p w14:paraId="28237550" w14:textId="77777777" w:rsidR="005D4AC2" w:rsidRPr="00FA7902" w:rsidRDefault="005D4AC2" w:rsidP="005D4AC2">
      <w:pPr>
        <w:jc w:val="both"/>
        <w:rPr>
          <w:rFonts w:asciiTheme="minorHAnsi" w:hAnsiTheme="minorHAnsi" w:cstheme="minorHAnsi"/>
        </w:rPr>
      </w:pPr>
      <w:r w:rsidRPr="00FA7902">
        <w:rPr>
          <w:rFonts w:asciiTheme="minorHAnsi" w:hAnsiTheme="minorHAnsi" w:cstheme="minorHAnsi"/>
        </w:rPr>
        <w:t xml:space="preserve"> (dále jen „</w:t>
      </w:r>
      <w:r w:rsidRPr="00FA7902">
        <w:rPr>
          <w:rFonts w:asciiTheme="minorHAnsi" w:hAnsiTheme="minorHAnsi" w:cstheme="minorHAnsi"/>
          <w:b/>
        </w:rPr>
        <w:t>veřejná</w:t>
      </w:r>
      <w:r w:rsidRPr="00FA7902">
        <w:rPr>
          <w:rFonts w:asciiTheme="minorHAnsi" w:hAnsiTheme="minorHAnsi" w:cstheme="minorHAnsi"/>
        </w:rPr>
        <w:t xml:space="preserve"> </w:t>
      </w:r>
      <w:r w:rsidRPr="00FA7902">
        <w:rPr>
          <w:rFonts w:asciiTheme="minorHAnsi" w:hAnsiTheme="minorHAnsi" w:cstheme="minorHAnsi"/>
          <w:b/>
        </w:rPr>
        <w:t>zakázka</w:t>
      </w:r>
      <w:r w:rsidRPr="00FA7902">
        <w:rPr>
          <w:rFonts w:asciiTheme="minorHAnsi" w:hAnsiTheme="minorHAnsi" w:cstheme="minorHAnsi"/>
        </w:rPr>
        <w:t xml:space="preserve">“). </w:t>
      </w:r>
    </w:p>
    <w:p w14:paraId="5CCC57A3" w14:textId="77777777" w:rsidR="007D7111" w:rsidRPr="0025644A" w:rsidRDefault="007D7111" w:rsidP="006D1761">
      <w:pPr>
        <w:spacing w:after="0"/>
        <w:jc w:val="both"/>
        <w:rPr>
          <w:rFonts w:asciiTheme="minorHAnsi" w:hAnsiTheme="minorHAnsi" w:cstheme="minorHAnsi"/>
        </w:rPr>
      </w:pPr>
    </w:p>
    <w:p w14:paraId="210E3105" w14:textId="59731D55"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0EC879E8" w:rsidR="00C21B88" w:rsidRPr="00F4339A" w:rsidRDefault="00D700BB" w:rsidP="006D1761">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5D4AC2">
        <w:rPr>
          <w:rFonts w:asciiTheme="minorHAnsi" w:hAnsiTheme="minorHAnsi" w:cstheme="minorHAnsi"/>
        </w:rPr>
        <w:t>osm</w:t>
      </w:r>
      <w:r w:rsidR="00A14507">
        <w:rPr>
          <w:rFonts w:asciiTheme="minorHAnsi" w:hAnsiTheme="minorHAnsi" w:cstheme="minorHAnsi"/>
        </w:rPr>
        <w:t xml:space="preserve"> kus</w:t>
      </w:r>
      <w:r w:rsidR="005D4AC2">
        <w:rPr>
          <w:rFonts w:asciiTheme="minorHAnsi" w:hAnsiTheme="minorHAnsi" w:cstheme="minorHAnsi"/>
        </w:rPr>
        <w:t>ů infuzních pump včetně požadovaného příslušenství</w:t>
      </w:r>
      <w:r w:rsidR="00A14507">
        <w:rPr>
          <w:rFonts w:asciiTheme="minorHAnsi" w:hAnsiTheme="minorHAnsi" w:cstheme="minorHAnsi"/>
        </w:rPr>
        <w:t xml:space="preserve"> typ………………………………………………</w:t>
      </w:r>
      <w:proofErr w:type="gramStart"/>
      <w:r w:rsidR="00A14507">
        <w:rPr>
          <w:rFonts w:asciiTheme="minorHAnsi" w:hAnsiTheme="minorHAnsi" w:cstheme="minorHAnsi"/>
        </w:rPr>
        <w:t>…….</w:t>
      </w:r>
      <w:proofErr w:type="gramEnd"/>
      <w:r w:rsidR="00A14507">
        <w:rPr>
          <w:rFonts w:asciiTheme="minorHAnsi" w:hAnsiTheme="minorHAnsi" w:cstheme="minorHAnsi"/>
        </w:rPr>
        <w:t>.</w:t>
      </w:r>
      <w:r w:rsidR="004C76E6">
        <w:rPr>
          <w:rFonts w:asciiTheme="minorHAnsi" w:hAnsiTheme="minorHAnsi" w:cstheme="minorHAnsi"/>
        </w:rPr>
        <w:t>……</w:t>
      </w:r>
      <w:proofErr w:type="gramStart"/>
      <w:r w:rsidR="004C76E6">
        <w:rPr>
          <w:rFonts w:asciiTheme="minorHAnsi" w:hAnsiTheme="minorHAnsi" w:cstheme="minorHAnsi"/>
        </w:rPr>
        <w:t>…….</w:t>
      </w:r>
      <w:proofErr w:type="gramEnd"/>
      <w:r w:rsidR="004C76E6">
        <w:rPr>
          <w:rFonts w:asciiTheme="minorHAnsi" w:hAnsiTheme="minorHAnsi" w:cstheme="minorHAnsi"/>
        </w:rPr>
        <w:t>., výrobce……………</w:t>
      </w:r>
      <w:proofErr w:type="gramStart"/>
      <w:r w:rsidR="004C76E6">
        <w:rPr>
          <w:rFonts w:asciiTheme="minorHAnsi" w:hAnsiTheme="minorHAnsi" w:cstheme="minorHAnsi"/>
        </w:rPr>
        <w:t>……</w:t>
      </w:r>
      <w:r w:rsidR="00A14507">
        <w:rPr>
          <w:rFonts w:asciiTheme="minorHAnsi" w:hAnsiTheme="minorHAnsi" w:cstheme="minorHAnsi"/>
        </w:rPr>
        <w:t>.</w:t>
      </w:r>
      <w:proofErr w:type="gramEnd"/>
      <w:r w:rsidR="00A14507">
        <w:rPr>
          <w:rFonts w:asciiTheme="minorHAnsi" w:hAnsiTheme="minorHAnsi" w:cstheme="minorHAnsi"/>
        </w:rPr>
        <w:t>.</w:t>
      </w:r>
      <w:r w:rsidR="004C76E6">
        <w:rPr>
          <w:rFonts w:asciiTheme="minorHAnsi" w:hAnsiTheme="minorHAnsi" w:cstheme="minorHAnsi"/>
        </w:rPr>
        <w:t>………………………………</w:t>
      </w:r>
      <w:proofErr w:type="gramStart"/>
      <w:r w:rsidR="004C76E6">
        <w:rPr>
          <w:rFonts w:asciiTheme="minorHAnsi" w:hAnsiTheme="minorHAnsi" w:cstheme="minorHAnsi"/>
        </w:rPr>
        <w:t>…….</w:t>
      </w:r>
      <w:proofErr w:type="gramEnd"/>
      <w:r w:rsidR="005D4AC2">
        <w:rPr>
          <w:rFonts w:asciiTheme="minorHAnsi" w:hAnsiTheme="minorHAnsi" w:cstheme="minorHAns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del w:id="1" w:author="Ondřej Kašpar, Mgr." w:date="2025-09-18T14:20:00Z" w16du:dateUtc="2025-09-18T12:20:00Z">
        <w:r w:rsidR="005D4AC2" w:rsidDel="00D03437">
          <w:rPr>
            <w:rFonts w:asciiTheme="minorHAnsi" w:hAnsiTheme="minorHAnsi" w:cstheme="minorHAnsi"/>
          </w:rPr>
          <w:delText>1</w:delText>
        </w:r>
        <w:r w:rsidR="00E02233" w:rsidRPr="00F4339A" w:rsidDel="00D03437">
          <w:rPr>
            <w:rFonts w:asciiTheme="minorHAnsi" w:hAnsiTheme="minorHAnsi" w:cstheme="minorHAnsi"/>
          </w:rPr>
          <w:delText xml:space="preserve"> </w:delText>
        </w:r>
      </w:del>
      <w:ins w:id="2" w:author="Ondřej Kašpar, Mgr." w:date="2025-09-18T14:20:00Z" w16du:dateUtc="2025-09-18T12:20:00Z">
        <w:r w:rsidR="00D03437">
          <w:rPr>
            <w:rFonts w:asciiTheme="minorHAnsi" w:hAnsiTheme="minorHAnsi" w:cstheme="minorHAnsi"/>
          </w:rPr>
          <w:t>2</w:t>
        </w:r>
        <w:r w:rsidR="00D03437" w:rsidRPr="00F4339A">
          <w:rPr>
            <w:rFonts w:asciiTheme="minorHAnsi" w:hAnsiTheme="minorHAnsi" w:cstheme="minorHAnsi"/>
          </w:rPr>
          <w:t xml:space="preserve"> </w:t>
        </w:r>
      </w:ins>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ust. § 27 odst. 6 </w:t>
      </w:r>
      <w:r w:rsidR="00C21B88" w:rsidRPr="00F4339A">
        <w:rPr>
          <w:rFonts w:asciiTheme="minorHAnsi" w:hAnsiTheme="minorHAnsi" w:cstheme="minorHAnsi"/>
        </w:rPr>
        <w:lastRenderedPageBreak/>
        <w:t>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3BD73DBF" w:rsidR="00D459A7" w:rsidRPr="00E02233" w:rsidRDefault="00D459A7"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5D4AC2">
        <w:rPr>
          <w:rFonts w:asciiTheme="minorHAnsi" w:hAnsiTheme="minorHAnsi" w:cstheme="minorHAnsi"/>
        </w:rPr>
        <w:t>.</w:t>
      </w:r>
    </w:p>
    <w:p w14:paraId="5FF1DE22" w14:textId="795FD756" w:rsidR="00866581" w:rsidRPr="00125D68" w:rsidRDefault="00E66545" w:rsidP="006D1761">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6D1761">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Default="00BA63EA" w:rsidP="005D4AC2">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21F18335" w14:textId="77777777" w:rsidR="007D7111" w:rsidRPr="0025644A" w:rsidRDefault="007D7111" w:rsidP="007D7111">
      <w:pPr>
        <w:spacing w:after="0"/>
        <w:jc w:val="both"/>
        <w:rPr>
          <w:rFonts w:asciiTheme="minorHAnsi" w:hAnsiTheme="minorHAnsi" w:cstheme="minorHAnsi"/>
        </w:rPr>
      </w:pPr>
    </w:p>
    <w:p w14:paraId="61261F13" w14:textId="13405F8D"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6D1761">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5BAE137E" w:rsidR="008F2D4F" w:rsidRPr="0025644A" w:rsidRDefault="008D718A" w:rsidP="006D1761">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A607DC">
        <w:rPr>
          <w:rFonts w:asciiTheme="minorHAnsi" w:hAnsiTheme="minorHAnsi" w:cstheme="minorHAnsi"/>
        </w:rPr>
        <w:t xml:space="preserve">splnění </w:t>
      </w:r>
      <w:r w:rsidR="005D4AC2">
        <w:rPr>
          <w:rFonts w:asciiTheme="minorHAnsi" w:hAnsiTheme="minorHAnsi" w:cstheme="minorHAnsi"/>
        </w:rPr>
        <w:t xml:space="preserve">celého </w:t>
      </w:r>
      <w:r w:rsidR="00A607DC">
        <w:rPr>
          <w:rFonts w:asciiTheme="minorHAnsi" w:hAnsiTheme="minorHAnsi" w:cstheme="minorHAnsi"/>
        </w:rPr>
        <w:t>předmětu plnění</w:t>
      </w:r>
      <w:r w:rsidR="00F25E3C">
        <w:rPr>
          <w:rFonts w:asciiTheme="minorHAnsi" w:hAnsiTheme="minorHAnsi" w:cstheme="minorHAnsi"/>
        </w:rPr>
        <w:t xml:space="preserve">, tj. </w:t>
      </w:r>
      <w:r w:rsidR="005D4AC2">
        <w:rPr>
          <w:rFonts w:asciiTheme="minorHAnsi" w:hAnsiTheme="minorHAnsi" w:cstheme="minorHAnsi"/>
        </w:rPr>
        <w:t xml:space="preserve">osm kusů infuzních pump včetně požadovaného příslušenství </w:t>
      </w:r>
      <w:r w:rsidR="00125D68">
        <w:rPr>
          <w:rFonts w:asciiTheme="minorHAnsi" w:hAnsiTheme="minorHAnsi" w:cstheme="minorHAnsi"/>
          <w:i/>
        </w:rPr>
        <w:t>činí ……………..…………</w:t>
      </w:r>
      <w:r w:rsidR="00A97624">
        <w:rPr>
          <w:rFonts w:asciiTheme="minorHAnsi" w:hAnsiTheme="minorHAnsi" w:cstheme="minorHAnsi"/>
          <w:i/>
        </w:rPr>
        <w:t>………</w:t>
      </w:r>
      <w:r w:rsidR="00125D68">
        <w:rPr>
          <w:rFonts w:asciiTheme="minorHAnsi" w:hAnsiTheme="minorHAnsi" w:cstheme="minorHAnsi"/>
          <w:i/>
        </w:rPr>
        <w:t>……</w:t>
      </w:r>
      <w:r w:rsidR="000974EA">
        <w:rPr>
          <w:rFonts w:asciiTheme="minorHAnsi" w:hAnsiTheme="minorHAnsi" w:cstheme="minorHAnsi"/>
          <w:i/>
        </w:rPr>
        <w:t xml:space="preserve"> </w:t>
      </w:r>
      <w:r w:rsidR="00125D68">
        <w:rPr>
          <w:rFonts w:asciiTheme="minorHAnsi" w:hAnsiTheme="minorHAnsi" w:cstheme="minorHAnsi"/>
          <w:i/>
        </w:rPr>
        <w:t xml:space="preserve">Kč bez DPH, tj. </w:t>
      </w:r>
      <w:r w:rsidR="002D56D7">
        <w:rPr>
          <w:rFonts w:asciiTheme="minorHAnsi" w:hAnsiTheme="minorHAnsi" w:cstheme="minorHAnsi"/>
          <w:i/>
        </w:rPr>
        <w:t>………………………………………………….</w:t>
      </w:r>
      <w:r w:rsidR="000974EA">
        <w:rPr>
          <w:rFonts w:asciiTheme="minorHAnsi" w:hAnsiTheme="minorHAnsi" w:cstheme="minorHAnsi"/>
          <w:i/>
        </w:rPr>
        <w:t xml:space="preserve"> </w:t>
      </w:r>
      <w:r w:rsidR="002D56D7">
        <w:rPr>
          <w:rFonts w:asciiTheme="minorHAnsi" w:hAnsiTheme="minorHAnsi" w:cstheme="minorHAnsi"/>
          <w:i/>
        </w:rPr>
        <w:t xml:space="preserve">Kč vč. DPH </w:t>
      </w:r>
      <w:r w:rsidR="00A97624">
        <w:rPr>
          <w:rFonts w:asciiTheme="minorHAnsi" w:hAnsiTheme="minorHAnsi" w:cstheme="minorHAnsi"/>
          <w:i/>
        </w:rPr>
        <w:t>…….</w:t>
      </w:r>
      <w:r w:rsidR="000974EA">
        <w:rPr>
          <w:rFonts w:asciiTheme="minorHAnsi" w:hAnsiTheme="minorHAnsi" w:cstheme="minorHAnsi"/>
          <w:i/>
        </w:rPr>
        <w:t xml:space="preserve">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78510E5B" w:rsidR="000C23A2" w:rsidRDefault="000C23A2" w:rsidP="006D1761">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883ACA" w:rsidRPr="0025644A">
        <w:rPr>
          <w:rFonts w:asciiTheme="minorHAnsi" w:hAnsiTheme="minorHAnsi" w:cstheme="minorHAnsi"/>
          <w:b/>
        </w:rPr>
        <w:t>zákon</w:t>
      </w:r>
      <w:r w:rsidR="00883AC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75C584F" w14:textId="77777777" w:rsidR="007D7111" w:rsidRDefault="007D7111" w:rsidP="007D7111">
      <w:pPr>
        <w:spacing w:after="0"/>
        <w:jc w:val="both"/>
        <w:rPr>
          <w:rFonts w:asciiTheme="minorHAnsi" w:hAnsiTheme="minorHAnsi" w:cstheme="minorHAnsi"/>
        </w:rPr>
      </w:pPr>
    </w:p>
    <w:p w14:paraId="04B302E3" w14:textId="77777777" w:rsidR="005D4AC2" w:rsidRDefault="005D4AC2" w:rsidP="007D7111">
      <w:pPr>
        <w:spacing w:after="0"/>
        <w:jc w:val="both"/>
        <w:rPr>
          <w:rFonts w:asciiTheme="minorHAnsi" w:hAnsiTheme="minorHAnsi" w:cstheme="minorHAnsi"/>
        </w:rPr>
      </w:pPr>
    </w:p>
    <w:p w14:paraId="7F110487" w14:textId="177305B2"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6D176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3" w:name="_Hlk179878507"/>
      <w:r w:rsidR="00B640B5">
        <w:rPr>
          <w:rFonts w:asciiTheme="minorHAnsi" w:hAnsiTheme="minorHAnsi" w:cstheme="minorHAnsi"/>
        </w:rPr>
        <w:t xml:space="preserve">v listinné podobě na adresu jeho sídla nebo elektronicky na adresu </w:t>
      </w:r>
      <w:hyperlink r:id="rId8" w:history="1">
        <w:r w:rsidR="00B640B5" w:rsidRPr="00854C9C">
          <w:rPr>
            <w:rStyle w:val="Hypertextovodkaz"/>
            <w:rFonts w:asciiTheme="minorHAnsi" w:hAnsiTheme="minorHAnsi" w:cstheme="minorHAnsi"/>
          </w:rPr>
          <w:t>dfakuty@nemzn.cz</w:t>
        </w:r>
      </w:hyperlink>
      <w:bookmarkEnd w:id="3"/>
      <w:r w:rsidR="006938A6">
        <w:rPr>
          <w:rFonts w:asciiTheme="minorHAnsi" w:hAnsiTheme="minorHAnsi" w:cstheme="minorHAnsi"/>
        </w:rPr>
        <w:t>.</w:t>
      </w:r>
    </w:p>
    <w:p w14:paraId="3F5B729E" w14:textId="1F83B29D" w:rsidR="00CD36EB" w:rsidRPr="00FC5945" w:rsidRDefault="001905FE" w:rsidP="006D176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lastRenderedPageBreak/>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w:t>
      </w:r>
      <w:r w:rsidR="00EA625B" w:rsidRPr="00FC5945">
        <w:rPr>
          <w:rFonts w:asciiTheme="minorHAnsi" w:hAnsiTheme="minorHAnsi" w:cstheme="minorHAnsi"/>
        </w:rPr>
        <w:t xml:space="preserve">zakázky </w:t>
      </w:r>
      <w:r w:rsidR="00EC073E" w:rsidRPr="00C83AB6">
        <w:rPr>
          <w:rFonts w:asciiTheme="minorHAnsi" w:hAnsiTheme="minorHAnsi" w:cstheme="minorHAnsi"/>
          <w:b/>
          <w:bCs/>
        </w:rPr>
        <w:t>2500003154</w:t>
      </w:r>
      <w:r w:rsidR="00EC073E">
        <w:rPr>
          <w:rFonts w:asciiTheme="minorHAnsi" w:hAnsiTheme="minorHAnsi" w:cstheme="minorHAnsi"/>
          <w:b/>
          <w:bCs/>
        </w:rPr>
        <w:t>.</w:t>
      </w:r>
    </w:p>
    <w:p w14:paraId="3248EEB1" w14:textId="77777777" w:rsidR="001905FE" w:rsidRPr="0025644A" w:rsidRDefault="000C7476" w:rsidP="005D4AC2">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3B431F4" w14:textId="53665010"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D4AC2">
      <w:pPr>
        <w:numPr>
          <w:ilvl w:val="0"/>
          <w:numId w:val="22"/>
        </w:numPr>
        <w:ind w:left="0" w:hanging="284"/>
        <w:jc w:val="both"/>
        <w:rPr>
          <w:rFonts w:asciiTheme="minorHAnsi" w:hAnsiTheme="minorHAnsi" w:cstheme="minorHAnsi"/>
          <w:bCs/>
        </w:rPr>
      </w:pPr>
      <w:r w:rsidRPr="00240D9A">
        <w:rPr>
          <w:rFonts w:asciiTheme="minorHAnsi" w:hAnsiTheme="minorHAnsi" w:cstheme="minorHAnsi"/>
        </w:rPr>
        <w:t xml:space="preserve">Prodávající se zavazuje odevzdat zařízení dle podmínek sjednaných v čl. V. této smlouvy nejpozději </w:t>
      </w:r>
      <w:r w:rsidRPr="00A607DC">
        <w:rPr>
          <w:rFonts w:asciiTheme="minorHAnsi" w:hAnsiTheme="minorHAnsi" w:cstheme="minorHAnsi"/>
        </w:rPr>
        <w:t>do</w:t>
      </w:r>
      <w:r w:rsidRPr="00A607DC">
        <w:rPr>
          <w:rFonts w:asciiTheme="minorHAnsi" w:hAnsiTheme="minorHAnsi" w:cstheme="minorHAnsi"/>
          <w:b/>
        </w:rPr>
        <w:t xml:space="preserve"> </w:t>
      </w:r>
      <w:r w:rsidR="00457859" w:rsidRPr="00A607DC">
        <w:rPr>
          <w:rFonts w:asciiTheme="minorHAnsi" w:hAnsiTheme="minorHAnsi" w:cstheme="minorHAnsi"/>
          <w:b/>
        </w:rPr>
        <w:t>60 dnů</w:t>
      </w:r>
      <w:r w:rsidR="00457859" w:rsidRPr="00240D9A">
        <w:rPr>
          <w:rFonts w:asciiTheme="minorHAnsi" w:hAnsiTheme="minorHAnsi" w:cstheme="minorHAnsi"/>
          <w:b/>
        </w:rPr>
        <w:t xml:space="preserve">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282BEF0A" w14:textId="33AEF3AC"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D2409B7" w14:textId="77777777" w:rsidR="00564869" w:rsidRPr="00564869" w:rsidRDefault="00804344"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Zařízení 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p>
    <w:p w14:paraId="5A6EBBC9" w14:textId="01BDA861" w:rsidR="00597C9F" w:rsidRPr="002F0FC1" w:rsidRDefault="00A51454" w:rsidP="006D1761">
      <w:pPr>
        <w:spacing w:after="0"/>
        <w:jc w:val="both"/>
        <w:rPr>
          <w:rFonts w:asciiTheme="minorHAnsi" w:hAnsiTheme="minorHAnsi" w:cstheme="minorHAnsi"/>
        </w:rPr>
      </w:pPr>
      <w:r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0974EA" w:rsidRPr="0061417C">
        <w:rPr>
          <w:rFonts w:asciiTheme="minorHAnsi" w:hAnsiTheme="minorHAnsi" w:cstheme="minorHAnsi"/>
          <w:color w:val="EE0000"/>
        </w:rPr>
        <w:t>5 ks na urgentním příjmu a 3 ks na interním oddělení</w:t>
      </w:r>
      <w:bookmarkStart w:id="4" w:name="_Hlk209455899"/>
      <w:r w:rsidR="001A1405" w:rsidRPr="002F0FC1">
        <w:rPr>
          <w:rFonts w:asciiTheme="minorHAnsi" w:hAnsiTheme="minorHAnsi" w:cstheme="minorHAnsi"/>
        </w:rPr>
        <w:t>.</w:t>
      </w:r>
      <w:r w:rsidR="00D03437">
        <w:rPr>
          <w:rFonts w:asciiTheme="minorHAnsi" w:hAnsiTheme="minorHAnsi" w:cstheme="minorHAnsi"/>
        </w:rPr>
        <w:t xml:space="preserve"> Bližší specifikace místa plnění je uvedena v příloze č. 1 k této smlouvě.</w:t>
      </w:r>
      <w:bookmarkEnd w:id="4"/>
    </w:p>
    <w:p w14:paraId="1160C3FE" w14:textId="77777777" w:rsidR="002F0FC1" w:rsidRDefault="00804344"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6D1761">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3DDA0E94" w14:textId="780C16B6" w:rsidR="00A14507" w:rsidRPr="00A14507" w:rsidRDefault="00A14507" w:rsidP="006D1761">
      <w:pPr>
        <w:spacing w:after="0"/>
        <w:jc w:val="both"/>
        <w:rPr>
          <w:rFonts w:asciiTheme="minorHAnsi" w:hAnsiTheme="minorHAnsi" w:cstheme="minorHAnsi"/>
          <w:u w:val="single"/>
        </w:rPr>
      </w:pPr>
      <w:r w:rsidRPr="00A14507">
        <w:rPr>
          <w:rFonts w:asciiTheme="minorHAnsi" w:hAnsiTheme="minorHAnsi" w:cstheme="minorHAnsi"/>
          <w:u w:val="single"/>
        </w:rPr>
        <w:t xml:space="preserve">za </w:t>
      </w:r>
      <w:r w:rsidR="000974EA">
        <w:rPr>
          <w:rFonts w:asciiTheme="minorHAnsi" w:hAnsiTheme="minorHAnsi" w:cstheme="minorHAnsi"/>
          <w:u w:val="single"/>
        </w:rPr>
        <w:t>urgentní příjem</w:t>
      </w:r>
      <w:r w:rsidRPr="00A14507">
        <w:rPr>
          <w:rFonts w:asciiTheme="minorHAnsi" w:hAnsiTheme="minorHAnsi" w:cstheme="minorHAnsi"/>
          <w:u w:val="single"/>
        </w:rPr>
        <w:t xml:space="preserve">  </w:t>
      </w:r>
    </w:p>
    <w:p w14:paraId="04CE0CE2" w14:textId="7859E278" w:rsidR="00A14507" w:rsidRDefault="00A14507" w:rsidP="006D1761">
      <w:pPr>
        <w:spacing w:after="0"/>
        <w:jc w:val="both"/>
      </w:pPr>
      <w:r>
        <w:t xml:space="preserve">vrchní sestra Bc. </w:t>
      </w:r>
      <w:r w:rsidR="000974EA">
        <w:t>J</w:t>
      </w:r>
      <w:r>
        <w:t xml:space="preserve">ana </w:t>
      </w:r>
      <w:r w:rsidR="000974EA">
        <w:t>Procházková</w:t>
      </w:r>
      <w:r>
        <w:t>, tel 515 215 </w:t>
      </w:r>
      <w:r w:rsidR="000974EA">
        <w:t>529</w:t>
      </w:r>
      <w:r>
        <w:t xml:space="preserve"> (</w:t>
      </w:r>
      <w:r w:rsidR="000974EA">
        <w:t>563</w:t>
      </w:r>
      <w:r>
        <w:t xml:space="preserve">), email: </w:t>
      </w:r>
      <w:hyperlink r:id="rId9" w:history="1">
        <w:r w:rsidR="000974EA" w:rsidRPr="00E32938">
          <w:rPr>
            <w:rStyle w:val="Hypertextovodkaz"/>
          </w:rPr>
          <w:t>jana.prochazkova@nemzn.cz</w:t>
        </w:r>
      </w:hyperlink>
    </w:p>
    <w:p w14:paraId="2DD6EC73" w14:textId="7006C865" w:rsidR="000974EA" w:rsidRPr="00A14507" w:rsidRDefault="000974EA" w:rsidP="000974EA">
      <w:pPr>
        <w:spacing w:after="0"/>
        <w:jc w:val="both"/>
        <w:rPr>
          <w:rFonts w:asciiTheme="minorHAnsi" w:hAnsiTheme="minorHAnsi" w:cstheme="minorHAnsi"/>
          <w:u w:val="single"/>
        </w:rPr>
      </w:pPr>
      <w:r w:rsidRPr="00A14507">
        <w:rPr>
          <w:rFonts w:asciiTheme="minorHAnsi" w:hAnsiTheme="minorHAnsi" w:cstheme="minorHAnsi"/>
          <w:u w:val="single"/>
        </w:rPr>
        <w:t xml:space="preserve">za </w:t>
      </w:r>
      <w:r>
        <w:rPr>
          <w:rFonts w:asciiTheme="minorHAnsi" w:hAnsiTheme="minorHAnsi" w:cstheme="minorHAnsi"/>
          <w:u w:val="single"/>
        </w:rPr>
        <w:t>interní oddělení</w:t>
      </w:r>
      <w:r w:rsidRPr="00A14507">
        <w:rPr>
          <w:rFonts w:asciiTheme="minorHAnsi" w:hAnsiTheme="minorHAnsi" w:cstheme="minorHAnsi"/>
          <w:u w:val="single"/>
        </w:rPr>
        <w:t xml:space="preserve">  </w:t>
      </w:r>
    </w:p>
    <w:p w14:paraId="2939C721" w14:textId="202E97BF" w:rsidR="000974EA" w:rsidRDefault="000974EA" w:rsidP="000974EA">
      <w:pPr>
        <w:spacing w:after="0"/>
        <w:jc w:val="both"/>
      </w:pPr>
      <w:r>
        <w:t xml:space="preserve">vrchní sestra </w:t>
      </w:r>
      <w:r w:rsidR="001A1420">
        <w:t>PhDr</w:t>
      </w:r>
      <w:r>
        <w:t xml:space="preserve">. </w:t>
      </w:r>
      <w:r w:rsidR="001A1420">
        <w:t>Zuza</w:t>
      </w:r>
      <w:r>
        <w:t xml:space="preserve">na </w:t>
      </w:r>
      <w:r w:rsidR="001A1420">
        <w:t>Říčk</w:t>
      </w:r>
      <w:r>
        <w:t>ová, tel 515 215 </w:t>
      </w:r>
      <w:r w:rsidR="001A1420">
        <w:t>394</w:t>
      </w:r>
      <w:r>
        <w:t xml:space="preserve">, email: </w:t>
      </w:r>
      <w:hyperlink r:id="rId10" w:history="1">
        <w:r w:rsidR="001A1420" w:rsidRPr="00E32938">
          <w:rPr>
            <w:rStyle w:val="Hypertextovodkaz"/>
          </w:rPr>
          <w:t>zuzana.rickova@nemzn.cz</w:t>
        </w:r>
      </w:hyperlink>
    </w:p>
    <w:p w14:paraId="3BC83FD9" w14:textId="75707C02" w:rsidR="002F0FC1" w:rsidRPr="00B01609" w:rsidRDefault="002F0FC1" w:rsidP="006D1761">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1BEF56F0" w14:textId="77777777" w:rsidR="000B1B6B" w:rsidRDefault="008E47E0" w:rsidP="006D1761">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1"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w:t>
      </w:r>
      <w:r w:rsidR="000B1B6B">
        <w:rPr>
          <w:rFonts w:asciiTheme="minorHAnsi" w:hAnsiTheme="minorHAnsi" w:cstheme="minorHAnsi"/>
        </w:rPr>
        <w:t> </w:t>
      </w:r>
      <w:r w:rsidRPr="00C55FCF">
        <w:rPr>
          <w:rFonts w:asciiTheme="minorHAnsi" w:hAnsiTheme="minorHAnsi" w:cstheme="minorHAnsi"/>
        </w:rPr>
        <w:t>968</w:t>
      </w:r>
      <w:r w:rsidRPr="0008462E">
        <w:rPr>
          <w:rFonts w:asciiTheme="minorHAnsi" w:hAnsiTheme="minorHAnsi" w:cstheme="minorHAnsi"/>
        </w:rPr>
        <w:t xml:space="preserve"> </w:t>
      </w:r>
    </w:p>
    <w:p w14:paraId="0599AB48" w14:textId="3817EDE0" w:rsidR="000B1B6B" w:rsidRPr="000B1B6B" w:rsidRDefault="000B1B6B" w:rsidP="006D1761">
      <w:pPr>
        <w:spacing w:after="0"/>
        <w:jc w:val="both"/>
        <w:rPr>
          <w:rFonts w:asciiTheme="minorHAnsi" w:hAnsiTheme="minorHAnsi" w:cstheme="minorHAnsi"/>
          <w:u w:val="single"/>
        </w:rPr>
      </w:pPr>
      <w:r w:rsidRPr="000B1B6B">
        <w:rPr>
          <w:rFonts w:asciiTheme="minorHAnsi" w:hAnsiTheme="minorHAnsi" w:cstheme="minorHAnsi"/>
          <w:u w:val="single"/>
        </w:rPr>
        <w:t>za obchodní odbor:</w:t>
      </w:r>
    </w:p>
    <w:p w14:paraId="4EED1BE7" w14:textId="22197101" w:rsidR="008E47E0" w:rsidRPr="0008462E" w:rsidRDefault="000B1B6B" w:rsidP="006D1761">
      <w:pPr>
        <w:spacing w:after="0"/>
        <w:jc w:val="both"/>
        <w:rPr>
          <w:rFonts w:asciiTheme="minorHAnsi" w:hAnsiTheme="minorHAnsi" w:cstheme="minorHAnsi"/>
        </w:rPr>
      </w:pPr>
      <w:r>
        <w:rPr>
          <w:rFonts w:asciiTheme="minorHAnsi" w:hAnsiTheme="minorHAnsi" w:cstheme="minorHAnsi"/>
        </w:rPr>
        <w:t xml:space="preserve">Lenka Jelínková, email: </w:t>
      </w:r>
      <w:hyperlink r:id="rId12" w:history="1">
        <w:r w:rsidRPr="00361B28">
          <w:rPr>
            <w:rStyle w:val="Hypertextovodkaz"/>
            <w:rFonts w:asciiTheme="minorHAnsi" w:hAnsiTheme="minorHAnsi" w:cstheme="minorHAnsi"/>
          </w:rPr>
          <w:t>lenka.jelinkova@nemzn.cz</w:t>
        </w:r>
      </w:hyperlink>
      <w:r>
        <w:rPr>
          <w:rFonts w:asciiTheme="minorHAnsi" w:hAnsiTheme="minorHAnsi" w:cstheme="minorHAnsi"/>
        </w:rPr>
        <w:t>, tel: 515 215 227</w:t>
      </w:r>
      <w:r w:rsidR="008E47E0" w:rsidRPr="0008462E">
        <w:rPr>
          <w:rStyle w:val="Hypertextovodkaz"/>
          <w:rFonts w:asciiTheme="minorHAnsi" w:hAnsiTheme="minorHAnsi" w:cstheme="minorHAnsi"/>
          <w:color w:val="auto"/>
          <w:u w:val="none"/>
        </w:rPr>
        <w:t xml:space="preserve">  </w:t>
      </w:r>
    </w:p>
    <w:p w14:paraId="37CC37CC" w14:textId="0DDD63D3" w:rsidR="00E11EDA" w:rsidRPr="002A36D9" w:rsidRDefault="00E11EDA" w:rsidP="006D1761">
      <w:pPr>
        <w:pStyle w:val="Odstavecseseznamem"/>
        <w:numPr>
          <w:ilvl w:val="0"/>
          <w:numId w:val="6"/>
        </w:numPr>
        <w:spacing w:after="0"/>
        <w:ind w:left="0"/>
        <w:jc w:val="both"/>
        <w:rPr>
          <w:rFonts w:asciiTheme="minorHAnsi" w:hAnsiTheme="minorHAnsi" w:cstheme="minorHAnsi"/>
        </w:rPr>
      </w:pPr>
      <w:r w:rsidRPr="002A36D9">
        <w:rPr>
          <w:rFonts w:asciiTheme="minorHAnsi" w:hAnsiTheme="minorHAnsi" w:cstheme="minorHAnsi"/>
        </w:rPr>
        <w:t>Kontaktní osobou prodávajícího je pro účely</w:t>
      </w:r>
      <w:r w:rsidR="00BE1188" w:rsidRPr="002A36D9">
        <w:rPr>
          <w:rFonts w:asciiTheme="minorHAnsi" w:hAnsiTheme="minorHAnsi" w:cstheme="minorHAnsi"/>
        </w:rPr>
        <w:t xml:space="preserve"> této smlouvy určen </w:t>
      </w:r>
      <w:r w:rsidR="007D63B5" w:rsidRPr="002A36D9">
        <w:rPr>
          <w:rFonts w:asciiTheme="minorHAnsi" w:hAnsiTheme="minorHAnsi" w:cstheme="minorHAnsi"/>
        </w:rPr>
        <w:t>……………………………………………………</w:t>
      </w:r>
      <w:r w:rsidR="00701628" w:rsidRPr="002A36D9">
        <w:rPr>
          <w:rFonts w:asciiTheme="minorHAnsi" w:hAnsiTheme="minorHAnsi" w:cstheme="minorHAnsi"/>
        </w:rPr>
        <w:t>…………………………………</w:t>
      </w:r>
      <w:r w:rsidR="007D63B5" w:rsidRPr="002A36D9">
        <w:rPr>
          <w:rFonts w:asciiTheme="minorHAnsi" w:hAnsiTheme="minorHAnsi" w:cstheme="minorHAnsi"/>
        </w:rPr>
        <w:t xml:space="preserve"> </w:t>
      </w:r>
      <w:r w:rsidRPr="002A36D9">
        <w:rPr>
          <w:rFonts w:asciiTheme="minorHAnsi" w:hAnsiTheme="minorHAnsi" w:cstheme="minorHAnsi"/>
        </w:rPr>
        <w:t>tel.</w:t>
      </w:r>
      <w:r w:rsidR="00BE1188" w:rsidRPr="002A36D9">
        <w:rPr>
          <w:rFonts w:asciiTheme="minorHAnsi" w:hAnsiTheme="minorHAnsi" w:cstheme="minorHAnsi"/>
        </w:rPr>
        <w:t xml:space="preserve"> ……</w:t>
      </w:r>
      <w:r w:rsidR="00701628" w:rsidRPr="002A36D9">
        <w:rPr>
          <w:rFonts w:asciiTheme="minorHAnsi" w:hAnsiTheme="minorHAnsi" w:cstheme="minorHAnsi"/>
        </w:rPr>
        <w:t>…………………</w:t>
      </w:r>
      <w:r w:rsidR="00BE1188" w:rsidRPr="002A36D9">
        <w:rPr>
          <w:rFonts w:asciiTheme="minorHAnsi" w:hAnsiTheme="minorHAnsi" w:cstheme="minorHAnsi"/>
        </w:rPr>
        <w:t>………</w:t>
      </w:r>
      <w:r w:rsidR="007D63B5" w:rsidRPr="002A36D9">
        <w:rPr>
          <w:rFonts w:asciiTheme="minorHAnsi" w:hAnsiTheme="minorHAnsi" w:cstheme="minorHAnsi"/>
        </w:rPr>
        <w:t>……………………..., e-</w:t>
      </w:r>
      <w:r w:rsidRPr="002A36D9">
        <w:rPr>
          <w:rFonts w:asciiTheme="minorHAnsi" w:hAnsiTheme="minorHAnsi" w:cstheme="minorHAnsi"/>
        </w:rPr>
        <w:t>mail: ………………</w:t>
      </w:r>
      <w:r w:rsidR="007D63B5" w:rsidRPr="002A36D9">
        <w:rPr>
          <w:rFonts w:asciiTheme="minorHAnsi" w:hAnsiTheme="minorHAnsi" w:cstheme="minorHAnsi"/>
        </w:rPr>
        <w:t>……………………………………………...…………</w:t>
      </w:r>
      <w:r w:rsidR="0024249B" w:rsidRPr="002A36D9">
        <w:rPr>
          <w:rFonts w:asciiTheme="minorHAnsi" w:hAnsiTheme="minorHAnsi" w:cstheme="minorHAnsi"/>
        </w:rPr>
        <w:t xml:space="preserve"> </w:t>
      </w:r>
      <w:r w:rsidR="007D63B5" w:rsidRPr="002A36D9">
        <w:rPr>
          <w:rFonts w:asciiTheme="minorHAnsi" w:hAnsiTheme="minorHAnsi" w:cstheme="minorHAnsi"/>
        </w:rPr>
        <w:t>(v</w:t>
      </w:r>
      <w:r w:rsidR="00425AEA" w:rsidRPr="002A36D9">
        <w:rPr>
          <w:rFonts w:asciiTheme="minorHAnsi" w:hAnsiTheme="minorHAnsi" w:cstheme="minorHAnsi"/>
          <w:i/>
        </w:rPr>
        <w:t>yplní</w:t>
      </w:r>
      <w:r w:rsidR="00701628" w:rsidRPr="002A36D9">
        <w:rPr>
          <w:rFonts w:asciiTheme="minorHAnsi" w:hAnsiTheme="minorHAnsi" w:cstheme="minorHAnsi"/>
          <w:i/>
        </w:rPr>
        <w:t xml:space="preserve"> prodávající</w:t>
      </w:r>
      <w:r w:rsidR="00425AEA" w:rsidRPr="002A36D9">
        <w:rPr>
          <w:rFonts w:asciiTheme="minorHAnsi" w:hAnsiTheme="minorHAnsi" w:cstheme="minorHAnsi"/>
          <w:i/>
        </w:rPr>
        <w:t>).</w:t>
      </w:r>
    </w:p>
    <w:p w14:paraId="30856BD2" w14:textId="57070F77" w:rsidR="00483441" w:rsidRPr="00220DDA" w:rsidRDefault="00483441" w:rsidP="006D1761">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Default="00D953B5" w:rsidP="006D1761">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6D1761">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26C95150" w:rsidR="00477FD2" w:rsidRPr="0025644A" w:rsidRDefault="00D953B5" w:rsidP="006D1761">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A505B6" w:rsidRPr="0025644A">
        <w:rPr>
          <w:rFonts w:asciiTheme="minorHAnsi" w:hAnsiTheme="minorHAnsi" w:cstheme="minorHAnsi"/>
        </w:rPr>
        <w:t>o</w:t>
      </w:r>
      <w:r w:rsidR="00A505B6">
        <w:rPr>
          <w:rFonts w:asciiTheme="minorHAnsi" w:hAnsiTheme="minorHAnsi" w:cstheme="minorHAnsi"/>
        </w:rPr>
        <w:t> </w:t>
      </w:r>
      <w:r w:rsidR="00477FD2" w:rsidRPr="0025644A">
        <w:rPr>
          <w:rFonts w:asciiTheme="minorHAnsi" w:hAnsiTheme="minorHAnsi" w:cstheme="minorHAnsi"/>
        </w:rPr>
        <w:t>zdravotnických prostředcích,</w:t>
      </w:r>
    </w:p>
    <w:p w14:paraId="1B49B9E9" w14:textId="131DCB69" w:rsidR="00477FD2" w:rsidRPr="0025644A" w:rsidRDefault="00E50942" w:rsidP="006D1761">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01841B7" w:rsidR="00177269" w:rsidRPr="0025644A" w:rsidRDefault="00177269"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lastRenderedPageBreak/>
        <w:t xml:space="preserve">Vlastnické právo k zařízení přechází z prodávajícího na </w:t>
      </w:r>
      <w:r w:rsidR="005A748D">
        <w:rPr>
          <w:rFonts w:asciiTheme="minorHAnsi" w:hAnsiTheme="minorHAnsi" w:cstheme="minorHAnsi"/>
        </w:rPr>
        <w:t xml:space="preserve">zřizovatele </w:t>
      </w:r>
      <w:r w:rsidRPr="0025644A">
        <w:rPr>
          <w:rFonts w:asciiTheme="minorHAnsi" w:hAnsiTheme="minorHAnsi" w:cstheme="minorHAnsi"/>
        </w:rPr>
        <w:t>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6D1761">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0C5CF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0C5CF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0C5CF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0C5CF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0C5CF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0C5CF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0C5CF6">
      <w:pPr>
        <w:numPr>
          <w:ilvl w:val="0"/>
          <w:numId w:val="8"/>
        </w:numPr>
        <w:spacing w:after="0"/>
        <w:ind w:left="283"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Default="00A7488E" w:rsidP="005D4AC2">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6700A6D7" w14:textId="77777777" w:rsidR="007D7111" w:rsidRPr="0025644A" w:rsidRDefault="007D7111" w:rsidP="007D7111">
      <w:pPr>
        <w:spacing w:after="0"/>
        <w:jc w:val="both"/>
        <w:rPr>
          <w:rFonts w:asciiTheme="minorHAnsi" w:hAnsiTheme="minorHAnsi" w:cstheme="minorHAnsi"/>
        </w:rPr>
      </w:pPr>
    </w:p>
    <w:p w14:paraId="477EC1C9" w14:textId="4B64C6EB" w:rsidR="00023BFF" w:rsidRPr="0025644A" w:rsidRDefault="00023BF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2CFED206" w:rsidR="0034736B" w:rsidRPr="0025644A" w:rsidRDefault="0034736B"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440B9CD5" w:rsidR="00233037" w:rsidRDefault="00744E0A" w:rsidP="006D1761">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 xml:space="preserve">zákona </w:t>
      </w:r>
      <w:r w:rsidR="00A505B6" w:rsidRPr="00233037">
        <w:rPr>
          <w:rFonts w:asciiTheme="minorHAnsi" w:hAnsiTheme="minorHAnsi" w:cstheme="minorHAnsi"/>
        </w:rPr>
        <w:t>o</w:t>
      </w:r>
      <w:r w:rsidR="00A505B6">
        <w:rPr>
          <w:rFonts w:asciiTheme="minorHAnsi" w:hAnsiTheme="minorHAnsi" w:cstheme="minorHAnsi"/>
        </w:rPr>
        <w:t> </w:t>
      </w:r>
      <w:r w:rsidR="00CA5FD8" w:rsidRPr="00233037">
        <w:rPr>
          <w:rFonts w:asciiTheme="minorHAnsi" w:hAnsiTheme="minorHAnsi" w:cstheme="minorHAnsi"/>
        </w:rPr>
        <w:t>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w:t>
      </w:r>
      <w:r w:rsidR="007534A1">
        <w:rPr>
          <w:rFonts w:asciiTheme="minorHAnsi" w:hAnsiTheme="minorHAnsi" w:cstheme="minorHAnsi"/>
        </w:rPr>
        <w:t xml:space="preserve"> </w:t>
      </w:r>
      <w:r w:rsidR="00BE449A" w:rsidRPr="00233037">
        <w:rPr>
          <w:rFonts w:asciiTheme="minorHAnsi" w:hAnsiTheme="minorHAnsi" w:cstheme="minorHAnsi"/>
        </w:rPr>
        <w:t xml:space="preserve">, vše včetně vystavení protokolu,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bookmarkStart w:id="5" w:name="_Hlk209455985"/>
      <w:r w:rsidR="00BE449A" w:rsidRPr="00233037">
        <w:rPr>
          <w:rFonts w:asciiTheme="minorHAnsi" w:hAnsiTheme="minorHAnsi" w:cstheme="minorHAnsi"/>
        </w:rPr>
        <w:t>.</w:t>
      </w:r>
      <w:r w:rsidR="000519DF" w:rsidRPr="00233037">
        <w:rPr>
          <w:rFonts w:asciiTheme="minorHAnsi" w:hAnsiTheme="minorHAnsi" w:cstheme="minorHAnsi"/>
        </w:rPr>
        <w:t xml:space="preserve"> </w:t>
      </w:r>
      <w:bookmarkStart w:id="6" w:name="_Hlk209098228"/>
      <w:r w:rsidR="002A076A" w:rsidRPr="00DB110E">
        <w:rPr>
          <w:rFonts w:asciiTheme="minorHAnsi" w:hAnsiTheme="minorHAnsi" w:cstheme="minorHAnsi"/>
        </w:rPr>
        <w:t>Prodávající je povinen provést tuto prohlídku / validaci /revizi též na konci záruční dob</w:t>
      </w:r>
      <w:r w:rsidR="002A076A">
        <w:rPr>
          <w:rFonts w:asciiTheme="minorHAnsi" w:hAnsiTheme="minorHAnsi" w:cstheme="minorHAnsi"/>
        </w:rPr>
        <w:t>y</w:t>
      </w:r>
      <w:r w:rsidR="002A076A" w:rsidRPr="00DB110E">
        <w:rPr>
          <w:rFonts w:asciiTheme="minorHAnsi" w:hAnsiTheme="minorHAnsi" w:cstheme="minorHAnsi"/>
        </w:rPr>
        <w:t xml:space="preserve">, a to nejdříve 1 měsíc před jejím uplynutím. </w:t>
      </w:r>
      <w:r w:rsidR="00FA44F7" w:rsidRPr="00233037">
        <w:rPr>
          <w:rFonts w:asciiTheme="minorHAnsi" w:hAnsiTheme="minorHAnsi" w:cstheme="minorHAnsi"/>
        </w:rPr>
        <w:t xml:space="preserve">Vady musí kupující uplatnit u prodávajícího </w:t>
      </w:r>
      <w:r w:rsidR="002A076A">
        <w:rPr>
          <w:rFonts w:asciiTheme="minorHAnsi" w:hAnsiTheme="minorHAnsi" w:cstheme="minorHAnsi"/>
        </w:rPr>
        <w:t xml:space="preserve">nejpozději poslední den záruční lhůty. </w:t>
      </w:r>
      <w:bookmarkEnd w:id="5"/>
      <w:bookmarkEnd w:id="6"/>
    </w:p>
    <w:p w14:paraId="75E6459A" w14:textId="5ABF468B" w:rsidR="00FA44F7" w:rsidRPr="00233037" w:rsidRDefault="00FA44F7" w:rsidP="006D1761">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w:t>
      </w:r>
      <w:r w:rsidR="007534A1">
        <w:rPr>
          <w:rFonts w:asciiTheme="minorHAnsi" w:hAnsiTheme="minorHAnsi" w:cstheme="minorHAnsi"/>
        </w:rPr>
        <w:t>s</w:t>
      </w:r>
      <w:r w:rsidRPr="00233037">
        <w:rPr>
          <w:rFonts w:asciiTheme="minorHAnsi" w:hAnsiTheme="minorHAnsi" w:cstheme="minorHAnsi"/>
        </w:rPr>
        <w:t xml:space="preserve">e prodávající </w:t>
      </w:r>
      <w:r w:rsidR="007534A1">
        <w:rPr>
          <w:rFonts w:asciiTheme="minorHAnsi" w:hAnsiTheme="minorHAnsi" w:cstheme="minorHAnsi"/>
        </w:rPr>
        <w:t>zavazuje nejpozději do 48 hodin od uplatnění reklamace kupuj</w:t>
      </w:r>
      <w:r w:rsidR="005E271B">
        <w:rPr>
          <w:rFonts w:asciiTheme="minorHAnsi" w:hAnsiTheme="minorHAnsi" w:cstheme="minorHAnsi"/>
        </w:rPr>
        <w:t>í</w:t>
      </w:r>
      <w:r w:rsidR="007534A1">
        <w:rPr>
          <w:rFonts w:asciiTheme="minorHAnsi" w:hAnsiTheme="minorHAnsi" w:cstheme="minorHAnsi"/>
        </w:rPr>
        <w:t>c</w:t>
      </w:r>
      <w:r w:rsidR="005E271B">
        <w:rPr>
          <w:rFonts w:asciiTheme="minorHAnsi" w:hAnsiTheme="minorHAnsi" w:cstheme="minorHAnsi"/>
        </w:rPr>
        <w:t>í</w:t>
      </w:r>
      <w:r w:rsidR="007534A1">
        <w:rPr>
          <w:rFonts w:asciiTheme="minorHAnsi" w:hAnsiTheme="minorHAnsi" w:cstheme="minorHAnsi"/>
        </w:rPr>
        <w:t>m</w:t>
      </w:r>
      <w:r w:rsidRPr="00233037">
        <w:rPr>
          <w:rFonts w:asciiTheme="minorHAnsi" w:hAnsiTheme="minorHAnsi" w:cstheme="minorHAnsi"/>
        </w:rPr>
        <w:t xml:space="preserve">,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3AE80E9" w14:textId="77777777" w:rsidR="0095630C" w:rsidRDefault="00606B23"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p>
    <w:p w14:paraId="1E092D8B" w14:textId="0442D9E9" w:rsidR="00606B23" w:rsidRPr="0025644A" w:rsidRDefault="001529EE"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Pr="0025644A">
        <w:rPr>
          <w:rFonts w:asciiTheme="minorHAnsi" w:hAnsiTheme="minorHAnsi" w:cstheme="minorHAnsi"/>
        </w:rPr>
        <w:t>závady.</w:t>
      </w:r>
    </w:p>
    <w:p w14:paraId="575C25F1" w14:textId="35B4DC1A" w:rsidR="008B717D" w:rsidRPr="0025644A" w:rsidRDefault="00605E6D" w:rsidP="006D1761">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r w:rsidR="005A748D">
        <w:rPr>
          <w:rFonts w:asciiTheme="minorHAnsi" w:hAnsiTheme="minorHAnsi" w:cstheme="minorHAnsi"/>
        </w:rPr>
        <w:t>, přičemž způsob odstranění vady podléhá schválení kupujícího</w:t>
      </w:r>
      <w:r w:rsidR="002A076A">
        <w:rPr>
          <w:rFonts w:asciiTheme="minorHAnsi" w:hAnsiTheme="minorHAnsi" w:cstheme="minorHAnsi"/>
        </w:rPr>
        <w:t>.</w:t>
      </w:r>
    </w:p>
    <w:p w14:paraId="05287641" w14:textId="3EE5784F" w:rsidR="00394B10" w:rsidRDefault="00394B10" w:rsidP="006D1761">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 2099 </w:t>
      </w:r>
      <w:r w:rsidR="005A748D">
        <w:rPr>
          <w:rFonts w:asciiTheme="minorHAnsi" w:hAnsiTheme="minorHAnsi" w:cstheme="minorHAnsi"/>
        </w:rPr>
        <w:t xml:space="preserve">a násl. </w:t>
      </w:r>
      <w:r w:rsidR="00C0262C" w:rsidRPr="0025644A">
        <w:rPr>
          <w:rFonts w:asciiTheme="minorHAnsi" w:hAnsiTheme="minorHAnsi" w:cstheme="minorHAnsi"/>
        </w:rPr>
        <w:t>občanského zákoníku.</w:t>
      </w:r>
    </w:p>
    <w:p w14:paraId="0C3782EB" w14:textId="42CC3AF9" w:rsidR="0024737F" w:rsidRDefault="0024737F" w:rsidP="007D7111">
      <w:pPr>
        <w:numPr>
          <w:ilvl w:val="0"/>
          <w:numId w:val="17"/>
        </w:numPr>
        <w:spacing w:after="0" w:line="360" w:lineRule="auto"/>
        <w:ind w:left="0" w:hanging="284"/>
        <w:jc w:val="both"/>
        <w:rPr>
          <w:rFonts w:asciiTheme="minorHAnsi" w:hAnsiTheme="minorHAnsi" w:cstheme="minorHAnsi"/>
        </w:rPr>
      </w:pPr>
      <w:r>
        <w:rPr>
          <w:rFonts w:asciiTheme="minorHAnsi" w:hAnsiTheme="minorHAnsi" w:cstheme="minorHAnsi"/>
        </w:rPr>
        <w:lastRenderedPageBreak/>
        <w:t>Záruční servis dodaného zařízení bude zajišťovat servisní středisko firmy……………………………………………………………………………, tel. ……………………………………………………………………., email:…………………………………………………………………………………… (</w:t>
      </w:r>
      <w:r w:rsidRPr="0024737F">
        <w:rPr>
          <w:rFonts w:asciiTheme="minorHAnsi" w:hAnsiTheme="minorHAnsi" w:cstheme="minorHAnsi"/>
          <w:i/>
          <w:iCs/>
        </w:rPr>
        <w:t>vyplní prodávající</w:t>
      </w:r>
      <w:r>
        <w:rPr>
          <w:rFonts w:asciiTheme="minorHAnsi" w:hAnsiTheme="minorHAnsi" w:cstheme="minorHAnsi"/>
        </w:rPr>
        <w:t>)</w:t>
      </w:r>
    </w:p>
    <w:p w14:paraId="6398E55F" w14:textId="77777777" w:rsidR="007D7111" w:rsidRDefault="007D7111" w:rsidP="007D7111">
      <w:pPr>
        <w:spacing w:after="0"/>
        <w:jc w:val="both"/>
        <w:rPr>
          <w:rFonts w:asciiTheme="minorHAnsi" w:hAnsiTheme="minorHAnsi" w:cstheme="minorHAnsi"/>
        </w:rPr>
      </w:pPr>
    </w:p>
    <w:p w14:paraId="6AE73B9F" w14:textId="77777777" w:rsidR="007D7111" w:rsidRDefault="007D7111" w:rsidP="007D7111">
      <w:pPr>
        <w:spacing w:after="0"/>
        <w:jc w:val="both"/>
        <w:rPr>
          <w:rFonts w:asciiTheme="minorHAnsi" w:hAnsiTheme="minorHAnsi" w:cstheme="minorHAnsi"/>
        </w:rPr>
      </w:pPr>
    </w:p>
    <w:p w14:paraId="7C4D5E12" w14:textId="0CC76E94" w:rsidR="0034736B" w:rsidRPr="0025644A" w:rsidRDefault="00E4270A"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Default="00BA52AE" w:rsidP="006D1761">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Default="00BA52AE" w:rsidP="000C5CF6">
      <w:pPr>
        <w:pStyle w:val="Odstavecseseznamem"/>
        <w:numPr>
          <w:ilvl w:val="0"/>
          <w:numId w:val="27"/>
        </w:numPr>
        <w:spacing w:after="0"/>
        <w:ind w:left="36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Default="00FE5487" w:rsidP="000C5CF6">
      <w:pPr>
        <w:pStyle w:val="Odstavecseseznamem"/>
        <w:numPr>
          <w:ilvl w:val="0"/>
          <w:numId w:val="27"/>
        </w:numPr>
        <w:spacing w:after="0"/>
        <w:ind w:left="36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0C5CF6">
      <w:pPr>
        <w:pStyle w:val="Odstavecseseznamem"/>
        <w:numPr>
          <w:ilvl w:val="0"/>
          <w:numId w:val="27"/>
        </w:numPr>
        <w:spacing w:after="0"/>
        <w:ind w:left="36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6D1761">
      <w:pPr>
        <w:spacing w:after="0"/>
        <w:jc w:val="both"/>
        <w:rPr>
          <w:rFonts w:asciiTheme="minorHAnsi" w:hAnsiTheme="minorHAnsi" w:cstheme="minorHAnsi"/>
        </w:rPr>
      </w:pPr>
    </w:p>
    <w:p w14:paraId="6BDACC64" w14:textId="6E8E533C" w:rsidR="00943D20" w:rsidRPr="0025644A" w:rsidRDefault="00943D20" w:rsidP="006D1761">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0C5CF6">
      <w:pPr>
        <w:pStyle w:val="Odstavecseseznamem"/>
        <w:numPr>
          <w:ilvl w:val="0"/>
          <w:numId w:val="28"/>
        </w:numPr>
        <w:spacing w:after="0"/>
        <w:ind w:left="36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0C5CF6">
      <w:pPr>
        <w:pStyle w:val="Odstavecseseznamem"/>
        <w:numPr>
          <w:ilvl w:val="0"/>
          <w:numId w:val="28"/>
        </w:numPr>
        <w:spacing w:after="0"/>
        <w:ind w:left="36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0C5CF6">
      <w:pPr>
        <w:pStyle w:val="Odstavecseseznamem"/>
        <w:numPr>
          <w:ilvl w:val="0"/>
          <w:numId w:val="28"/>
        </w:numPr>
        <w:spacing w:after="0"/>
        <w:ind w:left="36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4A377C4C" w14:textId="77777777" w:rsidR="002A076A" w:rsidRDefault="002A076A" w:rsidP="006D1761">
      <w:pPr>
        <w:pStyle w:val="Odstavecseseznamem"/>
        <w:spacing w:after="0"/>
        <w:ind w:left="0"/>
        <w:jc w:val="both"/>
        <w:rPr>
          <w:rFonts w:asciiTheme="minorHAnsi" w:hAnsiTheme="minorHAnsi" w:cstheme="minorHAnsi"/>
        </w:rPr>
      </w:pPr>
    </w:p>
    <w:p w14:paraId="0E10574A" w14:textId="11BE3D04" w:rsidR="00FE5487" w:rsidRPr="0025644A" w:rsidRDefault="009C1B3A" w:rsidP="006D1761">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7C553B61" w14:textId="77777777" w:rsidR="009C1B3A" w:rsidRPr="0025644A" w:rsidRDefault="00EB3036" w:rsidP="006D1761">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D4AC2">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použijí ust</w:t>
      </w:r>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E2128AF" w14:textId="77777777" w:rsidR="00EA5176" w:rsidRDefault="00EA5176" w:rsidP="006D1761">
      <w:pPr>
        <w:spacing w:after="0"/>
        <w:jc w:val="both"/>
        <w:rPr>
          <w:rFonts w:asciiTheme="minorHAnsi" w:hAnsiTheme="minorHAnsi" w:cstheme="minorHAnsi"/>
        </w:rPr>
      </w:pPr>
    </w:p>
    <w:p w14:paraId="1E175B38" w14:textId="11759955"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0C5CF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0C5CF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0C5CF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0C5CF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0C5CF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lastRenderedPageBreak/>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0C5CF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0C5CF6">
      <w:pPr>
        <w:numPr>
          <w:ilvl w:val="0"/>
          <w:numId w:val="7"/>
        </w:numPr>
        <w:spacing w:after="0"/>
        <w:ind w:left="283"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6D176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Default="003E131A" w:rsidP="005D4AC2">
      <w:pPr>
        <w:numPr>
          <w:ilvl w:val="0"/>
          <w:numId w:val="23"/>
        </w:numPr>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6086F711" w14:textId="77777777" w:rsidR="007D7111" w:rsidRPr="0025644A" w:rsidRDefault="007D7111" w:rsidP="007D7111">
      <w:pPr>
        <w:spacing w:after="0"/>
        <w:jc w:val="both"/>
        <w:rPr>
          <w:rFonts w:asciiTheme="minorHAnsi" w:hAnsiTheme="minorHAnsi" w:cstheme="minorHAnsi"/>
        </w:rPr>
      </w:pPr>
    </w:p>
    <w:p w14:paraId="575FDEEF" w14:textId="397E1140"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6D176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6D176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Default="00B12BC1" w:rsidP="005D4AC2">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7194F72E" w14:textId="77777777" w:rsidR="007D7111" w:rsidRPr="0025644A" w:rsidRDefault="007D7111" w:rsidP="007D7111">
      <w:pPr>
        <w:tabs>
          <w:tab w:val="left" w:pos="0"/>
        </w:tabs>
        <w:spacing w:after="0"/>
        <w:jc w:val="both"/>
        <w:rPr>
          <w:rFonts w:asciiTheme="minorHAnsi" w:hAnsiTheme="minorHAnsi" w:cstheme="minorHAnsi"/>
        </w:rPr>
      </w:pPr>
    </w:p>
    <w:p w14:paraId="68648BA0" w14:textId="17518E21" w:rsidR="00A07D3D" w:rsidRPr="0025644A" w:rsidRDefault="00A07D3D"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228A044D" w:rsidR="00233037" w:rsidRPr="00233037" w:rsidRDefault="00BE6586"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proofErr w:type="gramStart"/>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w:t>
      </w:r>
      <w:proofErr w:type="gramEnd"/>
      <w:r w:rsidRPr="0025644A">
        <w:rPr>
          <w:rFonts w:asciiTheme="minorHAnsi" w:hAnsiTheme="minorHAnsi" w:cstheme="minorHAnsi"/>
        </w:rPr>
        <w:t xml:space="preserve">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6D176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42AFB43A" w14:textId="5C454E0E" w:rsidR="00E1335F" w:rsidRPr="0025644A" w:rsidRDefault="00E1335F" w:rsidP="005D4AC2">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Default="006F1D0C" w:rsidP="006D1761">
      <w:pPr>
        <w:spacing w:after="0"/>
        <w:jc w:val="both"/>
        <w:rPr>
          <w:rFonts w:asciiTheme="minorHAnsi" w:hAnsiTheme="minorHAnsi" w:cstheme="minorHAnsi"/>
        </w:rPr>
      </w:pPr>
    </w:p>
    <w:p w14:paraId="4753FE0E" w14:textId="62B07B6A" w:rsidR="003F101F" w:rsidRPr="0025644A" w:rsidRDefault="003F101F" w:rsidP="006D1761">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3F28D667" w14:textId="77777777" w:rsidR="00D15ECC" w:rsidRPr="00D13832" w:rsidRDefault="00D15ECC" w:rsidP="006D1761">
      <w:pPr>
        <w:pStyle w:val="Smlouva-slo"/>
        <w:widowControl w:val="0"/>
        <w:numPr>
          <w:ilvl w:val="0"/>
          <w:numId w:val="13"/>
        </w:numPr>
        <w:spacing w:before="0" w:line="276" w:lineRule="auto"/>
        <w:ind w:left="0" w:hanging="426"/>
        <w:rPr>
          <w:rFonts w:asciiTheme="minorHAnsi" w:hAnsiTheme="minorHAnsi" w:cstheme="minorHAnsi"/>
          <w:sz w:val="22"/>
          <w:szCs w:val="22"/>
        </w:rPr>
      </w:pPr>
      <w:r w:rsidRPr="00D13832">
        <w:rPr>
          <w:rFonts w:asciiTheme="minorHAnsi" w:hAnsiTheme="minorHAnsi" w:cstheme="minorHAnsi"/>
          <w:sz w:val="22"/>
          <w:szCs w:val="22"/>
        </w:rPr>
        <w:t xml:space="preserve">Tato smlouva nabývá platnosti </w:t>
      </w:r>
      <w:r>
        <w:rPr>
          <w:rFonts w:asciiTheme="minorHAnsi" w:hAnsiTheme="minorHAnsi" w:cstheme="minorHAnsi"/>
          <w:sz w:val="22"/>
          <w:szCs w:val="22"/>
        </w:rPr>
        <w:t xml:space="preserve">i účinnosti </w:t>
      </w:r>
      <w:r w:rsidRPr="00D13832">
        <w:rPr>
          <w:rFonts w:asciiTheme="minorHAnsi" w:hAnsiTheme="minorHAnsi" w:cstheme="minorHAnsi"/>
          <w:sz w:val="22"/>
          <w:szCs w:val="22"/>
        </w:rPr>
        <w:t>okamžikem jejího podpisu poslední smluvní stranou</w:t>
      </w:r>
      <w:r>
        <w:rPr>
          <w:rFonts w:asciiTheme="minorHAnsi" w:hAnsiTheme="minorHAnsi" w:cstheme="minorHAnsi"/>
          <w:sz w:val="22"/>
          <w:szCs w:val="22"/>
        </w:rPr>
        <w:t xml:space="preserve">, </w:t>
      </w:r>
      <w:r w:rsidRPr="00D13832">
        <w:rPr>
          <w:rFonts w:asciiTheme="minorHAnsi" w:hAnsiTheme="minorHAnsi" w:cstheme="minorHAnsi"/>
          <w:sz w:val="22"/>
          <w:szCs w:val="22"/>
        </w:rPr>
        <w:t>nestanoví-li právní předpisy,</w:t>
      </w:r>
      <w:r>
        <w:rPr>
          <w:rFonts w:asciiTheme="minorHAnsi" w:hAnsiTheme="minorHAnsi" w:cstheme="minorHAnsi"/>
          <w:sz w:val="22"/>
          <w:szCs w:val="22"/>
        </w:rPr>
        <w:t xml:space="preserve"> </w:t>
      </w:r>
      <w:r w:rsidRPr="00D13832">
        <w:rPr>
          <w:rFonts w:asciiTheme="minorHAnsi" w:hAnsiTheme="minorHAnsi" w:cstheme="minorHAnsi"/>
          <w:sz w:val="22"/>
          <w:szCs w:val="22"/>
        </w:rPr>
        <w:t xml:space="preserve">zejména </w:t>
      </w:r>
      <w:r>
        <w:rPr>
          <w:rFonts w:asciiTheme="minorHAnsi" w:hAnsiTheme="minorHAnsi" w:cstheme="minorHAnsi"/>
          <w:sz w:val="22"/>
          <w:szCs w:val="22"/>
        </w:rPr>
        <w:t>z</w:t>
      </w:r>
      <w:r w:rsidRPr="00D13832">
        <w:rPr>
          <w:rFonts w:asciiTheme="minorHAnsi" w:hAnsiTheme="minorHAnsi" w:cstheme="minorHAnsi"/>
          <w:sz w:val="22"/>
          <w:szCs w:val="22"/>
        </w:rPr>
        <w:t>ákon o registru smluv, den pozdějš</w:t>
      </w:r>
      <w:r>
        <w:rPr>
          <w:rFonts w:asciiTheme="minorHAnsi" w:hAnsiTheme="minorHAnsi" w:cstheme="minorHAnsi"/>
          <w:sz w:val="22"/>
          <w:szCs w:val="22"/>
        </w:rPr>
        <w:t>í</w:t>
      </w:r>
      <w:r w:rsidRPr="00D13832">
        <w:rPr>
          <w:rFonts w:asciiTheme="minorHAnsi" w:hAnsiTheme="minorHAnsi" w:cstheme="minorHAnsi"/>
          <w:color w:val="000000"/>
          <w:sz w:val="22"/>
          <w:szCs w:val="22"/>
        </w:rPr>
        <w:t>.</w:t>
      </w:r>
    </w:p>
    <w:p w14:paraId="4D04873B"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6D176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ust. § 2586 občanského </w:t>
      </w:r>
      <w:r>
        <w:rPr>
          <w:rFonts w:asciiTheme="minorHAnsi" w:hAnsiTheme="minorHAnsi" w:cstheme="minorHAnsi"/>
          <w:sz w:val="22"/>
          <w:szCs w:val="22"/>
        </w:rPr>
        <w:lastRenderedPageBreak/>
        <w:t>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D176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6D176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6D176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4805C87E" w14:textId="6BFC5ED2" w:rsidR="005A748D" w:rsidRPr="002A36D9" w:rsidRDefault="003F101F" w:rsidP="006D1761">
      <w:pPr>
        <w:spacing w:after="0"/>
        <w:rPr>
          <w:rFonts w:asciiTheme="minorHAnsi" w:hAnsiTheme="minorHAnsi" w:cstheme="minorHAnsi"/>
        </w:rPr>
      </w:pPr>
      <w:r w:rsidRPr="0025644A">
        <w:rPr>
          <w:rFonts w:asciiTheme="minorHAnsi" w:hAnsiTheme="minorHAnsi" w:cstheme="minorHAnsi"/>
        </w:rPr>
        <w:t xml:space="preserve">Příloha č. </w:t>
      </w:r>
      <w:r w:rsidR="003B10D5">
        <w:rPr>
          <w:rFonts w:asciiTheme="minorHAnsi" w:hAnsiTheme="minorHAnsi" w:cstheme="minorHAnsi"/>
        </w:rPr>
        <w:t>1</w:t>
      </w:r>
      <w:r w:rsidRPr="0025644A">
        <w:rPr>
          <w:rFonts w:asciiTheme="minorHAnsi" w:hAnsiTheme="minorHAnsi" w:cstheme="minorHAnsi"/>
        </w:rPr>
        <w:t xml:space="preserve"> – </w:t>
      </w:r>
      <w:r w:rsidR="001A1420">
        <w:rPr>
          <w:rFonts w:asciiTheme="minorHAnsi" w:hAnsiTheme="minorHAnsi" w:cstheme="minorHAnsi"/>
        </w:rPr>
        <w:t>Rozpis umístění zboží v sídle zadavatele</w:t>
      </w:r>
    </w:p>
    <w:p w14:paraId="2300CCE2" w14:textId="25894A35" w:rsidR="007E296F" w:rsidRPr="0025644A" w:rsidRDefault="005A748D" w:rsidP="006D1761">
      <w:pPr>
        <w:pStyle w:val="Smlouva-slo"/>
        <w:widowControl w:val="0"/>
        <w:spacing w:before="0" w:line="276" w:lineRule="auto"/>
        <w:rPr>
          <w:rFonts w:asciiTheme="minorHAnsi" w:hAnsiTheme="minorHAnsi" w:cstheme="minorHAnsi"/>
          <w:sz w:val="22"/>
          <w:szCs w:val="22"/>
        </w:rPr>
      </w:pPr>
      <w:r w:rsidRPr="002A36D9">
        <w:rPr>
          <w:rFonts w:asciiTheme="minorHAnsi" w:hAnsiTheme="minorHAnsi" w:cstheme="minorHAnsi"/>
          <w:sz w:val="22"/>
          <w:szCs w:val="22"/>
        </w:rPr>
        <w:t>Příloha č. 2 - Specifikace a ceník předmětu plnění</w:t>
      </w:r>
    </w:p>
    <w:p w14:paraId="26278EDE" w14:textId="56A0AE0B" w:rsidR="006F1D0C" w:rsidRDefault="006F1D0C" w:rsidP="006D1761">
      <w:pPr>
        <w:pStyle w:val="Smlouva-slo"/>
        <w:widowControl w:val="0"/>
        <w:spacing w:before="0" w:line="276" w:lineRule="auto"/>
        <w:rPr>
          <w:rFonts w:asciiTheme="minorHAnsi" w:hAnsiTheme="minorHAnsi" w:cstheme="minorHAnsi"/>
          <w:sz w:val="22"/>
          <w:szCs w:val="22"/>
        </w:rPr>
      </w:pPr>
    </w:p>
    <w:p w14:paraId="56170B3D" w14:textId="77777777" w:rsidR="007D7111" w:rsidRDefault="007D7111" w:rsidP="006D1761">
      <w:pPr>
        <w:tabs>
          <w:tab w:val="center" w:pos="1620"/>
        </w:tabs>
        <w:spacing w:after="0"/>
        <w:rPr>
          <w:rFonts w:asciiTheme="minorHAnsi" w:hAnsiTheme="minorHAnsi" w:cstheme="minorHAnsi"/>
        </w:rPr>
      </w:pPr>
    </w:p>
    <w:p w14:paraId="09759253" w14:textId="77777777" w:rsidR="007D7111" w:rsidRDefault="007D7111" w:rsidP="006D1761">
      <w:pPr>
        <w:tabs>
          <w:tab w:val="center" w:pos="1620"/>
        </w:tabs>
        <w:spacing w:after="0"/>
        <w:rPr>
          <w:rFonts w:asciiTheme="minorHAnsi" w:hAnsiTheme="minorHAnsi" w:cstheme="minorHAnsi"/>
        </w:rPr>
      </w:pPr>
    </w:p>
    <w:p w14:paraId="2741DEF1" w14:textId="4D171460" w:rsidR="002854FB" w:rsidRPr="0025644A" w:rsidRDefault="002854FB" w:rsidP="006D1761">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6D1761">
      <w:pPr>
        <w:spacing w:after="0"/>
        <w:rPr>
          <w:rFonts w:asciiTheme="minorHAnsi" w:hAnsiTheme="minorHAnsi" w:cstheme="minorHAnsi"/>
        </w:rPr>
      </w:pPr>
    </w:p>
    <w:p w14:paraId="50F15344" w14:textId="77777777" w:rsidR="002854FB" w:rsidRPr="0025644A" w:rsidRDefault="002854FB" w:rsidP="006D1761">
      <w:pPr>
        <w:spacing w:after="0"/>
        <w:rPr>
          <w:rFonts w:asciiTheme="minorHAnsi" w:hAnsiTheme="minorHAnsi" w:cstheme="minorHAnsi"/>
        </w:rPr>
      </w:pPr>
    </w:p>
    <w:p w14:paraId="55143357" w14:textId="77777777" w:rsidR="002854FB" w:rsidRPr="0025644A" w:rsidRDefault="002854FB" w:rsidP="006D1761">
      <w:pPr>
        <w:spacing w:after="0"/>
        <w:rPr>
          <w:rFonts w:asciiTheme="minorHAnsi" w:hAnsiTheme="minorHAnsi" w:cstheme="minorHAnsi"/>
        </w:rPr>
      </w:pPr>
    </w:p>
    <w:p w14:paraId="03027011" w14:textId="1E7EEAE9" w:rsidR="002854FB" w:rsidRPr="0025644A" w:rsidRDefault="002854FB" w:rsidP="006D1761">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6D1761">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Pr="001A1420" w:rsidRDefault="00E02233" w:rsidP="001A1420">
      <w:pPr>
        <w:pStyle w:val="Smlouva-slo"/>
        <w:widowControl w:val="0"/>
        <w:spacing w:before="0" w:line="276" w:lineRule="auto"/>
        <w:rPr>
          <w:rFonts w:asciiTheme="minorHAnsi" w:hAnsiTheme="minorHAnsi" w:cstheme="minorHAnsi"/>
          <w:b/>
          <w:bCs/>
        </w:rPr>
      </w:pPr>
      <w:r>
        <w:rPr>
          <w:rFonts w:asciiTheme="minorHAnsi" w:hAnsiTheme="minorHAnsi" w:cstheme="minorHAnsi"/>
          <w:b/>
          <w:u w:val="single"/>
        </w:rPr>
        <w:br w:type="page"/>
      </w:r>
      <w:r w:rsidR="00087BF7" w:rsidRPr="001A1420">
        <w:rPr>
          <w:rFonts w:asciiTheme="minorHAnsi" w:hAnsiTheme="minorHAnsi" w:cstheme="minorHAnsi"/>
          <w:b/>
          <w:bCs/>
        </w:rPr>
        <w:lastRenderedPageBreak/>
        <w:t>Příloha č.</w:t>
      </w:r>
      <w:r w:rsidR="003B10D5" w:rsidRPr="001A1420">
        <w:rPr>
          <w:rFonts w:asciiTheme="minorHAnsi" w:hAnsiTheme="minorHAnsi" w:cstheme="minorHAnsi"/>
          <w:b/>
          <w:bCs/>
        </w:rPr>
        <w:t>1</w:t>
      </w:r>
    </w:p>
    <w:p w14:paraId="1548219F" w14:textId="77777777" w:rsidR="00995D6E" w:rsidRDefault="00995D6E" w:rsidP="006D1761">
      <w:pPr>
        <w:spacing w:after="0" w:line="240" w:lineRule="auto"/>
        <w:rPr>
          <w:rFonts w:asciiTheme="minorHAnsi" w:hAnsiTheme="minorHAnsi" w:cstheme="minorHAnsi"/>
          <w:b/>
          <w:bCs/>
          <w:iCs/>
        </w:rPr>
      </w:pPr>
    </w:p>
    <w:p w14:paraId="12BEE53C" w14:textId="77777777" w:rsidR="001A1420" w:rsidRPr="00EB6405" w:rsidRDefault="001A1420" w:rsidP="001A1420">
      <w:pPr>
        <w:pStyle w:val="Smlouva-slo"/>
        <w:widowControl w:val="0"/>
        <w:spacing w:before="0" w:line="276" w:lineRule="auto"/>
        <w:rPr>
          <w:rFonts w:asciiTheme="minorHAnsi" w:hAnsiTheme="minorHAnsi" w:cstheme="minorHAnsi"/>
          <w:b/>
        </w:rPr>
      </w:pPr>
      <w:r w:rsidRPr="00EB6405">
        <w:rPr>
          <w:rFonts w:asciiTheme="minorHAnsi" w:hAnsiTheme="minorHAnsi" w:cstheme="minorHAnsi"/>
          <w:b/>
        </w:rPr>
        <w:t>Rozpis umístění zboží v sídle zadavatele</w:t>
      </w:r>
    </w:p>
    <w:p w14:paraId="406CEC17" w14:textId="77777777" w:rsidR="001A1420" w:rsidRDefault="001A1420" w:rsidP="001A1420">
      <w:pPr>
        <w:pStyle w:val="Smlouva-slo"/>
        <w:widowControl w:val="0"/>
        <w:spacing w:before="0" w:line="276" w:lineRule="auto"/>
        <w:rPr>
          <w:rFonts w:asciiTheme="minorHAnsi" w:hAnsiTheme="minorHAnsi" w:cstheme="minorHAnsi"/>
          <w:b/>
          <w:sz w:val="22"/>
          <w:szCs w:val="22"/>
        </w:rPr>
      </w:pPr>
    </w:p>
    <w:p w14:paraId="2DA9F829" w14:textId="77777777" w:rsidR="001A1420" w:rsidRPr="00EB6405" w:rsidRDefault="001A1420" w:rsidP="001A1420">
      <w:pPr>
        <w:pStyle w:val="Smlouva-slo"/>
        <w:widowControl w:val="0"/>
        <w:spacing w:before="0" w:line="276" w:lineRule="auto"/>
        <w:rPr>
          <w:rFonts w:asciiTheme="minorHAnsi" w:hAnsiTheme="minorHAnsi" w:cstheme="minorHAnsi"/>
          <w:bCs/>
          <w:sz w:val="22"/>
          <w:szCs w:val="22"/>
        </w:rPr>
      </w:pPr>
      <w:r w:rsidRPr="00EB6405">
        <w:rPr>
          <w:rFonts w:asciiTheme="minorHAnsi" w:hAnsiTheme="minorHAnsi" w:cstheme="minorHAnsi"/>
          <w:bCs/>
          <w:sz w:val="22"/>
          <w:szCs w:val="22"/>
        </w:rPr>
        <w:t>Adresa: MUDr. Jana janského 11, 669 02 Znojmo</w:t>
      </w:r>
    </w:p>
    <w:tbl>
      <w:tblPr>
        <w:tblW w:w="6500" w:type="dxa"/>
        <w:tblCellMar>
          <w:left w:w="70" w:type="dxa"/>
          <w:right w:w="70" w:type="dxa"/>
        </w:tblCellMar>
        <w:tblLook w:val="04A0" w:firstRow="1" w:lastRow="0" w:firstColumn="1" w:lastColumn="0" w:noHBand="0" w:noVBand="1"/>
      </w:tblPr>
      <w:tblGrid>
        <w:gridCol w:w="2020"/>
        <w:gridCol w:w="1120"/>
        <w:gridCol w:w="1120"/>
        <w:gridCol w:w="1120"/>
        <w:gridCol w:w="1120"/>
      </w:tblGrid>
      <w:tr w:rsidR="001A1420" w:rsidRPr="006B6E29" w14:paraId="73F09154" w14:textId="77777777" w:rsidTr="00147261">
        <w:trPr>
          <w:trHeight w:val="600"/>
        </w:trPr>
        <w:tc>
          <w:tcPr>
            <w:tcW w:w="2020" w:type="dxa"/>
            <w:tcBorders>
              <w:top w:val="nil"/>
              <w:left w:val="nil"/>
              <w:bottom w:val="nil"/>
              <w:right w:val="nil"/>
            </w:tcBorders>
            <w:shd w:val="clear" w:color="000000" w:fill="FFFFFF"/>
            <w:noWrap/>
            <w:vAlign w:val="center"/>
            <w:hideMark/>
          </w:tcPr>
          <w:p w14:paraId="20D36188" w14:textId="77777777" w:rsidR="001A1420" w:rsidRPr="002F1910" w:rsidRDefault="001A1420" w:rsidP="00147261">
            <w:pPr>
              <w:spacing w:after="0" w:line="240" w:lineRule="auto"/>
              <w:rPr>
                <w:rFonts w:eastAsia="Times New Roman" w:cs="Calibri"/>
                <w:b/>
                <w:bCs/>
                <w:color w:val="EE0000"/>
                <w:sz w:val="24"/>
                <w:szCs w:val="24"/>
                <w:lang w:eastAsia="cs-CZ"/>
              </w:rPr>
            </w:pPr>
            <w:r w:rsidRPr="002F1910">
              <w:rPr>
                <w:rFonts w:eastAsia="Times New Roman" w:cs="Calibri"/>
                <w:b/>
                <w:bCs/>
                <w:color w:val="EE0000"/>
                <w:sz w:val="24"/>
                <w:szCs w:val="24"/>
                <w:lang w:eastAsia="cs-CZ"/>
              </w:rPr>
              <w:t>OBJEKT C2</w:t>
            </w:r>
          </w:p>
        </w:tc>
        <w:tc>
          <w:tcPr>
            <w:tcW w:w="1120" w:type="dxa"/>
            <w:tcBorders>
              <w:top w:val="nil"/>
              <w:left w:val="nil"/>
              <w:bottom w:val="nil"/>
              <w:right w:val="nil"/>
            </w:tcBorders>
            <w:shd w:val="clear" w:color="000000" w:fill="FFFFFF"/>
            <w:noWrap/>
            <w:vAlign w:val="center"/>
            <w:hideMark/>
          </w:tcPr>
          <w:p w14:paraId="68516942"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163FF46D"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2E90BF35"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02042448"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r>
      <w:tr w:rsidR="001A1420" w:rsidRPr="006B6E29" w14:paraId="409F9CB3" w14:textId="77777777" w:rsidTr="00147261">
        <w:trPr>
          <w:gridAfter w:val="2"/>
          <w:wAfter w:w="2240" w:type="dxa"/>
          <w:trHeight w:val="585"/>
        </w:trPr>
        <w:tc>
          <w:tcPr>
            <w:tcW w:w="20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F04460A" w14:textId="77777777" w:rsidR="001A1420" w:rsidRPr="006B6E29" w:rsidRDefault="001A1420" w:rsidP="00147261">
            <w:pPr>
              <w:spacing w:after="0" w:line="240" w:lineRule="auto"/>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oddělení</w:t>
            </w:r>
          </w:p>
        </w:tc>
        <w:tc>
          <w:tcPr>
            <w:tcW w:w="1120" w:type="dxa"/>
            <w:tcBorders>
              <w:top w:val="single" w:sz="4" w:space="0" w:color="auto"/>
              <w:left w:val="nil"/>
              <w:bottom w:val="single" w:sz="4" w:space="0" w:color="auto"/>
              <w:right w:val="single" w:sz="4" w:space="0" w:color="auto"/>
            </w:tcBorders>
            <w:shd w:val="clear" w:color="000000" w:fill="D9D9D9"/>
            <w:noWrap/>
            <w:vAlign w:val="center"/>
            <w:hideMark/>
          </w:tcPr>
          <w:p w14:paraId="11FFEE96" w14:textId="77777777" w:rsidR="001A1420" w:rsidRPr="006B6E29" w:rsidRDefault="001A1420"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patro</w:t>
            </w:r>
          </w:p>
        </w:tc>
        <w:tc>
          <w:tcPr>
            <w:tcW w:w="1120" w:type="dxa"/>
            <w:tcBorders>
              <w:top w:val="single" w:sz="4" w:space="0" w:color="auto"/>
              <w:left w:val="nil"/>
              <w:bottom w:val="single" w:sz="4" w:space="0" w:color="auto"/>
              <w:right w:val="single" w:sz="4" w:space="0" w:color="auto"/>
            </w:tcBorders>
            <w:shd w:val="clear" w:color="000000" w:fill="D9D9D9"/>
            <w:noWrap/>
            <w:vAlign w:val="center"/>
            <w:hideMark/>
          </w:tcPr>
          <w:p w14:paraId="59CA4AAC" w14:textId="77777777" w:rsidR="001A1420" w:rsidRPr="006B6E29" w:rsidRDefault="001A1420"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počet</w:t>
            </w:r>
          </w:p>
        </w:tc>
      </w:tr>
      <w:tr w:rsidR="001A1420" w:rsidRPr="006B6E29" w14:paraId="63A6EA0A" w14:textId="77777777" w:rsidTr="00147261">
        <w:trPr>
          <w:gridAfter w:val="2"/>
          <w:wAfter w:w="2240" w:type="dxa"/>
          <w:trHeight w:val="30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14:paraId="2AF168B9" w14:textId="586BD2C1" w:rsidR="001A1420" w:rsidRPr="006B6E29" w:rsidRDefault="001A1420" w:rsidP="00147261">
            <w:pPr>
              <w:spacing w:after="0" w:line="240" w:lineRule="auto"/>
              <w:rPr>
                <w:rFonts w:eastAsia="Times New Roman" w:cs="Calibri"/>
                <w:lang w:eastAsia="cs-CZ"/>
              </w:rPr>
            </w:pPr>
            <w:r w:rsidRPr="006B6E29">
              <w:rPr>
                <w:rFonts w:eastAsia="Times New Roman" w:cs="Calibri"/>
                <w:lang w:eastAsia="cs-CZ"/>
              </w:rPr>
              <w:t>IN</w:t>
            </w:r>
            <w:r>
              <w:rPr>
                <w:rFonts w:eastAsia="Times New Roman" w:cs="Calibri"/>
                <w:lang w:eastAsia="cs-CZ"/>
              </w:rPr>
              <w:t>T</w:t>
            </w:r>
          </w:p>
        </w:tc>
        <w:tc>
          <w:tcPr>
            <w:tcW w:w="1120" w:type="dxa"/>
            <w:tcBorders>
              <w:top w:val="nil"/>
              <w:left w:val="nil"/>
              <w:bottom w:val="single" w:sz="4" w:space="0" w:color="auto"/>
              <w:right w:val="single" w:sz="4" w:space="0" w:color="auto"/>
            </w:tcBorders>
            <w:shd w:val="clear" w:color="000000" w:fill="FFFFFF"/>
            <w:noWrap/>
            <w:vAlign w:val="center"/>
            <w:hideMark/>
          </w:tcPr>
          <w:p w14:paraId="0A4B4027" w14:textId="01FB94B2" w:rsidR="001A1420" w:rsidRPr="006B6E29" w:rsidRDefault="001A1420" w:rsidP="00147261">
            <w:pPr>
              <w:spacing w:after="0" w:line="240" w:lineRule="auto"/>
              <w:jc w:val="center"/>
              <w:rPr>
                <w:rFonts w:eastAsia="Times New Roman" w:cs="Calibri"/>
                <w:color w:val="000000"/>
                <w:lang w:eastAsia="cs-CZ"/>
              </w:rPr>
            </w:pPr>
            <w:r>
              <w:rPr>
                <w:rFonts w:eastAsia="Times New Roman" w:cs="Calibri"/>
                <w:color w:val="000000"/>
                <w:lang w:eastAsia="cs-CZ"/>
              </w:rPr>
              <w:t>7</w:t>
            </w:r>
          </w:p>
        </w:tc>
        <w:tc>
          <w:tcPr>
            <w:tcW w:w="1120" w:type="dxa"/>
            <w:tcBorders>
              <w:top w:val="nil"/>
              <w:left w:val="nil"/>
              <w:bottom w:val="single" w:sz="4" w:space="0" w:color="auto"/>
              <w:right w:val="single" w:sz="4" w:space="0" w:color="auto"/>
            </w:tcBorders>
            <w:shd w:val="clear" w:color="000000" w:fill="FFFFFF"/>
            <w:noWrap/>
            <w:vAlign w:val="center"/>
            <w:hideMark/>
          </w:tcPr>
          <w:p w14:paraId="126C668D" w14:textId="61D20F5D" w:rsidR="001A1420" w:rsidRPr="006B6E29" w:rsidRDefault="001A1420" w:rsidP="00147261">
            <w:pPr>
              <w:spacing w:after="0" w:line="240" w:lineRule="auto"/>
              <w:rPr>
                <w:rFonts w:eastAsia="Times New Roman" w:cs="Calibri"/>
                <w:color w:val="000000"/>
                <w:lang w:eastAsia="cs-CZ"/>
              </w:rPr>
            </w:pPr>
            <w:r>
              <w:rPr>
                <w:rFonts w:eastAsia="Times New Roman" w:cs="Calibri"/>
                <w:color w:val="000000"/>
                <w:lang w:eastAsia="cs-CZ"/>
              </w:rPr>
              <w:t xml:space="preserve">        3</w:t>
            </w:r>
          </w:p>
        </w:tc>
      </w:tr>
      <w:tr w:rsidR="001A1420" w:rsidRPr="006B6E29" w14:paraId="436A76AE" w14:textId="77777777" w:rsidTr="00147261">
        <w:trPr>
          <w:gridAfter w:val="2"/>
          <w:wAfter w:w="2240" w:type="dxa"/>
          <w:trHeight w:val="300"/>
        </w:trPr>
        <w:tc>
          <w:tcPr>
            <w:tcW w:w="2020" w:type="dxa"/>
            <w:tcBorders>
              <w:top w:val="nil"/>
              <w:left w:val="single" w:sz="4" w:space="0" w:color="auto"/>
              <w:bottom w:val="single" w:sz="4" w:space="0" w:color="auto"/>
              <w:right w:val="nil"/>
            </w:tcBorders>
            <w:shd w:val="clear" w:color="000000" w:fill="FFFFFF"/>
            <w:noWrap/>
            <w:vAlign w:val="center"/>
            <w:hideMark/>
          </w:tcPr>
          <w:p w14:paraId="612A28AE" w14:textId="77777777" w:rsidR="001A1420" w:rsidRPr="006B6E29" w:rsidRDefault="001A1420" w:rsidP="00147261">
            <w:pPr>
              <w:spacing w:after="0" w:line="240" w:lineRule="auto"/>
              <w:rPr>
                <w:rFonts w:eastAsia="Times New Roman" w:cs="Calibri"/>
                <w:b/>
                <w:bCs/>
                <w:color w:val="000000"/>
                <w:lang w:eastAsia="cs-CZ"/>
              </w:rPr>
            </w:pPr>
            <w:r w:rsidRPr="006B6E29">
              <w:rPr>
                <w:rFonts w:eastAsia="Times New Roman" w:cs="Calibri"/>
                <w:b/>
                <w:bCs/>
                <w:color w:val="000000"/>
                <w:lang w:eastAsia="cs-CZ"/>
              </w:rPr>
              <w:t>CELKEM:</w:t>
            </w:r>
          </w:p>
        </w:tc>
        <w:tc>
          <w:tcPr>
            <w:tcW w:w="1120" w:type="dxa"/>
            <w:tcBorders>
              <w:top w:val="single" w:sz="4" w:space="0" w:color="auto"/>
              <w:left w:val="nil"/>
              <w:bottom w:val="single" w:sz="4" w:space="0" w:color="auto"/>
              <w:right w:val="nil"/>
            </w:tcBorders>
            <w:shd w:val="clear" w:color="000000" w:fill="FFFFFF"/>
            <w:noWrap/>
            <w:vAlign w:val="center"/>
            <w:hideMark/>
          </w:tcPr>
          <w:p w14:paraId="2967963F" w14:textId="77777777" w:rsidR="001A1420" w:rsidRPr="006B6E29" w:rsidRDefault="001A1420" w:rsidP="00147261">
            <w:pPr>
              <w:spacing w:after="0" w:line="240" w:lineRule="auto"/>
              <w:jc w:val="center"/>
              <w:rPr>
                <w:rFonts w:eastAsia="Times New Roman" w:cs="Calibri"/>
                <w:b/>
                <w:bCs/>
                <w:color w:val="000000"/>
                <w:lang w:eastAsia="cs-CZ"/>
              </w:rPr>
            </w:pPr>
            <w:r w:rsidRPr="006B6E29">
              <w:rPr>
                <w:rFonts w:eastAsia="Times New Roman" w:cs="Calibri"/>
                <w:b/>
                <w:bCs/>
                <w:color w:val="000000"/>
                <w:lang w:eastAsia="cs-CZ"/>
              </w:rPr>
              <w:t> </w:t>
            </w:r>
          </w:p>
        </w:tc>
        <w:tc>
          <w:tcPr>
            <w:tcW w:w="1120" w:type="dxa"/>
            <w:tcBorders>
              <w:top w:val="nil"/>
              <w:left w:val="nil"/>
              <w:bottom w:val="single" w:sz="4" w:space="0" w:color="auto"/>
              <w:right w:val="single" w:sz="4" w:space="0" w:color="auto"/>
            </w:tcBorders>
            <w:shd w:val="clear" w:color="000000" w:fill="FFFFFF"/>
            <w:noWrap/>
            <w:vAlign w:val="center"/>
            <w:hideMark/>
          </w:tcPr>
          <w:p w14:paraId="23064AA6" w14:textId="09C6EF99" w:rsidR="001A1420" w:rsidRPr="006B6E29" w:rsidRDefault="001A1420" w:rsidP="00147261">
            <w:pPr>
              <w:spacing w:after="0" w:line="240" w:lineRule="auto"/>
              <w:jc w:val="center"/>
              <w:rPr>
                <w:rFonts w:eastAsia="Times New Roman" w:cs="Calibri"/>
                <w:b/>
                <w:bCs/>
                <w:color w:val="000000"/>
                <w:lang w:eastAsia="cs-CZ"/>
              </w:rPr>
            </w:pPr>
            <w:r>
              <w:rPr>
                <w:rFonts w:eastAsia="Times New Roman" w:cs="Calibri"/>
                <w:b/>
                <w:bCs/>
                <w:color w:val="000000"/>
                <w:lang w:eastAsia="cs-CZ"/>
              </w:rPr>
              <w:t>3</w:t>
            </w:r>
          </w:p>
        </w:tc>
      </w:tr>
      <w:tr w:rsidR="001A1420" w:rsidRPr="006B6E29" w14:paraId="3025021D" w14:textId="77777777" w:rsidTr="00147261">
        <w:trPr>
          <w:gridAfter w:val="1"/>
          <w:wAfter w:w="1120" w:type="dxa"/>
          <w:trHeight w:val="300"/>
        </w:trPr>
        <w:tc>
          <w:tcPr>
            <w:tcW w:w="2020" w:type="dxa"/>
            <w:tcBorders>
              <w:top w:val="nil"/>
              <w:left w:val="nil"/>
              <w:bottom w:val="nil"/>
              <w:right w:val="nil"/>
            </w:tcBorders>
            <w:shd w:val="clear" w:color="000000" w:fill="FFFFFF"/>
            <w:noWrap/>
            <w:vAlign w:val="center"/>
            <w:hideMark/>
          </w:tcPr>
          <w:p w14:paraId="6657C9C6" w14:textId="77777777" w:rsidR="001A1420" w:rsidRPr="006B6E29" w:rsidRDefault="001A1420" w:rsidP="00147261">
            <w:pPr>
              <w:spacing w:after="0" w:line="240" w:lineRule="auto"/>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50E4A598"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6EB18AF0"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2C2C0769"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r>
      <w:tr w:rsidR="001A1420" w:rsidRPr="006B6E29" w14:paraId="67C9A12A" w14:textId="77777777" w:rsidTr="00147261">
        <w:trPr>
          <w:trHeight w:val="600"/>
        </w:trPr>
        <w:tc>
          <w:tcPr>
            <w:tcW w:w="2020" w:type="dxa"/>
            <w:tcBorders>
              <w:top w:val="nil"/>
              <w:left w:val="nil"/>
              <w:bottom w:val="nil"/>
              <w:right w:val="nil"/>
            </w:tcBorders>
            <w:shd w:val="clear" w:color="000000" w:fill="FFFFFF"/>
            <w:noWrap/>
            <w:vAlign w:val="center"/>
            <w:hideMark/>
          </w:tcPr>
          <w:p w14:paraId="16CEEA81" w14:textId="0F974060" w:rsidR="001A1420" w:rsidRPr="00A669EA" w:rsidRDefault="001A1420" w:rsidP="00147261">
            <w:pPr>
              <w:spacing w:after="0" w:line="240" w:lineRule="auto"/>
              <w:rPr>
                <w:rFonts w:eastAsia="Times New Roman" w:cs="Calibri"/>
                <w:b/>
                <w:bCs/>
                <w:color w:val="EE0000"/>
                <w:sz w:val="24"/>
                <w:szCs w:val="24"/>
                <w:lang w:eastAsia="cs-CZ"/>
              </w:rPr>
            </w:pPr>
            <w:r w:rsidRPr="00A669EA">
              <w:rPr>
                <w:rFonts w:eastAsia="Times New Roman" w:cs="Calibri"/>
                <w:b/>
                <w:bCs/>
                <w:color w:val="EE0000"/>
                <w:sz w:val="24"/>
                <w:szCs w:val="24"/>
                <w:lang w:eastAsia="cs-CZ"/>
              </w:rPr>
              <w:t xml:space="preserve">OBJEKT </w:t>
            </w:r>
            <w:r w:rsidR="00030191">
              <w:rPr>
                <w:rFonts w:eastAsia="Times New Roman" w:cs="Calibri"/>
                <w:b/>
                <w:bCs/>
                <w:color w:val="EE0000"/>
                <w:sz w:val="24"/>
                <w:szCs w:val="24"/>
                <w:lang w:eastAsia="cs-CZ"/>
              </w:rPr>
              <w:t>B</w:t>
            </w:r>
          </w:p>
        </w:tc>
        <w:tc>
          <w:tcPr>
            <w:tcW w:w="1120" w:type="dxa"/>
            <w:tcBorders>
              <w:top w:val="nil"/>
              <w:left w:val="nil"/>
              <w:bottom w:val="nil"/>
              <w:right w:val="nil"/>
            </w:tcBorders>
            <w:shd w:val="clear" w:color="000000" w:fill="FFFFFF"/>
            <w:noWrap/>
            <w:vAlign w:val="center"/>
            <w:hideMark/>
          </w:tcPr>
          <w:p w14:paraId="1B0713C8"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798EACFB"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718F0467"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nil"/>
              <w:bottom w:val="nil"/>
              <w:right w:val="nil"/>
            </w:tcBorders>
            <w:shd w:val="clear" w:color="000000" w:fill="FFFFFF"/>
            <w:noWrap/>
            <w:vAlign w:val="center"/>
            <w:hideMark/>
          </w:tcPr>
          <w:p w14:paraId="16A8E0ED"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r>
      <w:tr w:rsidR="001A1420" w:rsidRPr="006B6E29" w14:paraId="0A58B01F" w14:textId="77777777" w:rsidTr="001A1420">
        <w:trPr>
          <w:gridAfter w:val="2"/>
          <w:wAfter w:w="2240" w:type="dxa"/>
          <w:trHeight w:val="585"/>
        </w:trPr>
        <w:tc>
          <w:tcPr>
            <w:tcW w:w="20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D38A385" w14:textId="77777777" w:rsidR="001A1420" w:rsidRPr="006B6E29" w:rsidRDefault="001A1420" w:rsidP="00147261">
            <w:pPr>
              <w:spacing w:after="0" w:line="240" w:lineRule="auto"/>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oddělení</w:t>
            </w:r>
          </w:p>
        </w:tc>
        <w:tc>
          <w:tcPr>
            <w:tcW w:w="1120" w:type="dxa"/>
            <w:tcBorders>
              <w:top w:val="single" w:sz="4" w:space="0" w:color="auto"/>
              <w:left w:val="nil"/>
              <w:bottom w:val="single" w:sz="4" w:space="0" w:color="auto"/>
              <w:right w:val="single" w:sz="4" w:space="0" w:color="auto"/>
            </w:tcBorders>
            <w:shd w:val="clear" w:color="000000" w:fill="D9D9D9"/>
            <w:noWrap/>
            <w:vAlign w:val="center"/>
            <w:hideMark/>
          </w:tcPr>
          <w:p w14:paraId="40E6084C" w14:textId="77777777" w:rsidR="001A1420" w:rsidRPr="006B6E29" w:rsidRDefault="001A1420"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patro</w:t>
            </w:r>
          </w:p>
        </w:tc>
        <w:tc>
          <w:tcPr>
            <w:tcW w:w="1120" w:type="dxa"/>
            <w:tcBorders>
              <w:top w:val="single" w:sz="4" w:space="0" w:color="auto"/>
              <w:left w:val="nil"/>
              <w:bottom w:val="single" w:sz="4" w:space="0" w:color="auto"/>
              <w:right w:val="single" w:sz="4" w:space="0" w:color="auto"/>
            </w:tcBorders>
            <w:shd w:val="clear" w:color="000000" w:fill="D9D9D9"/>
            <w:noWrap/>
            <w:vAlign w:val="center"/>
            <w:hideMark/>
          </w:tcPr>
          <w:p w14:paraId="4C30E1F1" w14:textId="77777777" w:rsidR="001A1420" w:rsidRPr="006B6E29" w:rsidRDefault="001A1420" w:rsidP="00147261">
            <w:pPr>
              <w:spacing w:after="0" w:line="240" w:lineRule="auto"/>
              <w:jc w:val="center"/>
              <w:rPr>
                <w:rFonts w:eastAsia="Times New Roman" w:cs="Calibri"/>
                <w:b/>
                <w:bCs/>
                <w:i/>
                <w:iCs/>
                <w:color w:val="000000"/>
                <w:sz w:val="20"/>
                <w:szCs w:val="20"/>
                <w:lang w:eastAsia="cs-CZ"/>
              </w:rPr>
            </w:pPr>
            <w:r w:rsidRPr="006B6E29">
              <w:rPr>
                <w:rFonts w:eastAsia="Times New Roman" w:cs="Calibri"/>
                <w:b/>
                <w:bCs/>
                <w:i/>
                <w:iCs/>
                <w:color w:val="000000"/>
                <w:sz w:val="20"/>
                <w:szCs w:val="20"/>
                <w:lang w:eastAsia="cs-CZ"/>
              </w:rPr>
              <w:t>počet</w:t>
            </w:r>
          </w:p>
        </w:tc>
      </w:tr>
      <w:tr w:rsidR="001A1420" w:rsidRPr="006B6E29" w14:paraId="772A5FDC" w14:textId="77777777" w:rsidTr="001A1420">
        <w:trPr>
          <w:gridAfter w:val="2"/>
          <w:wAfter w:w="2240" w:type="dxa"/>
          <w:trHeight w:val="30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14:paraId="07695960" w14:textId="19C99815" w:rsidR="001A1420" w:rsidRPr="006B6E29" w:rsidRDefault="001A1420" w:rsidP="00147261">
            <w:pPr>
              <w:spacing w:after="0" w:line="240" w:lineRule="auto"/>
              <w:rPr>
                <w:rFonts w:eastAsia="Times New Roman" w:cs="Calibri"/>
                <w:lang w:eastAsia="cs-CZ"/>
              </w:rPr>
            </w:pPr>
            <w:r>
              <w:rPr>
                <w:rFonts w:eastAsia="Times New Roman" w:cs="Calibri"/>
                <w:lang w:eastAsia="cs-CZ"/>
              </w:rPr>
              <w:t>UP</w:t>
            </w:r>
          </w:p>
        </w:tc>
        <w:tc>
          <w:tcPr>
            <w:tcW w:w="1120" w:type="dxa"/>
            <w:tcBorders>
              <w:top w:val="nil"/>
              <w:left w:val="nil"/>
              <w:bottom w:val="single" w:sz="4" w:space="0" w:color="auto"/>
              <w:right w:val="single" w:sz="4" w:space="0" w:color="auto"/>
            </w:tcBorders>
            <w:shd w:val="clear" w:color="000000" w:fill="FFFFFF"/>
            <w:noWrap/>
            <w:vAlign w:val="center"/>
            <w:hideMark/>
          </w:tcPr>
          <w:p w14:paraId="6F966F9E"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1</w:t>
            </w:r>
          </w:p>
        </w:tc>
        <w:tc>
          <w:tcPr>
            <w:tcW w:w="1120" w:type="dxa"/>
            <w:tcBorders>
              <w:top w:val="nil"/>
              <w:left w:val="nil"/>
              <w:bottom w:val="single" w:sz="4" w:space="0" w:color="auto"/>
              <w:right w:val="single" w:sz="4" w:space="0" w:color="auto"/>
            </w:tcBorders>
            <w:shd w:val="clear" w:color="000000" w:fill="FFFFFF"/>
            <w:noWrap/>
            <w:vAlign w:val="center"/>
            <w:hideMark/>
          </w:tcPr>
          <w:p w14:paraId="6803DC61" w14:textId="2E22CB2E"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r>
              <w:rPr>
                <w:rFonts w:eastAsia="Times New Roman" w:cs="Calibri"/>
                <w:color w:val="000000"/>
                <w:lang w:eastAsia="cs-CZ"/>
              </w:rPr>
              <w:t>5</w:t>
            </w:r>
          </w:p>
        </w:tc>
      </w:tr>
      <w:tr w:rsidR="001A1420" w:rsidRPr="006B6E29" w14:paraId="754505F7" w14:textId="77777777" w:rsidTr="001A1420">
        <w:trPr>
          <w:gridAfter w:val="2"/>
          <w:wAfter w:w="2240" w:type="dxa"/>
          <w:trHeight w:val="300"/>
        </w:trPr>
        <w:tc>
          <w:tcPr>
            <w:tcW w:w="2020" w:type="dxa"/>
            <w:tcBorders>
              <w:top w:val="nil"/>
              <w:left w:val="single" w:sz="4" w:space="0" w:color="auto"/>
              <w:bottom w:val="single" w:sz="4" w:space="0" w:color="auto"/>
              <w:right w:val="nil"/>
            </w:tcBorders>
            <w:shd w:val="clear" w:color="000000" w:fill="FFFFFF"/>
            <w:noWrap/>
            <w:vAlign w:val="center"/>
            <w:hideMark/>
          </w:tcPr>
          <w:p w14:paraId="2FAC66F8" w14:textId="77777777" w:rsidR="001A1420" w:rsidRPr="006B6E29" w:rsidRDefault="001A1420" w:rsidP="00147261">
            <w:pPr>
              <w:spacing w:after="0" w:line="240" w:lineRule="auto"/>
              <w:rPr>
                <w:rFonts w:eastAsia="Times New Roman" w:cs="Calibri"/>
                <w:color w:val="000000"/>
                <w:lang w:eastAsia="cs-CZ"/>
              </w:rPr>
            </w:pPr>
            <w:r w:rsidRPr="006B6E29">
              <w:rPr>
                <w:rFonts w:eastAsia="Times New Roman" w:cs="Calibri"/>
                <w:b/>
                <w:bCs/>
                <w:color w:val="000000"/>
                <w:lang w:eastAsia="cs-CZ"/>
              </w:rPr>
              <w:t>CELKEM:</w:t>
            </w:r>
          </w:p>
        </w:tc>
        <w:tc>
          <w:tcPr>
            <w:tcW w:w="1120" w:type="dxa"/>
            <w:tcBorders>
              <w:top w:val="nil"/>
              <w:left w:val="nil"/>
              <w:bottom w:val="single" w:sz="4" w:space="0" w:color="auto"/>
              <w:right w:val="nil"/>
            </w:tcBorders>
            <w:shd w:val="clear" w:color="000000" w:fill="FFFFFF"/>
            <w:noWrap/>
            <w:vAlign w:val="center"/>
            <w:hideMark/>
          </w:tcPr>
          <w:p w14:paraId="03F70F3D" w14:textId="77777777" w:rsidR="001A1420" w:rsidRPr="006B6E29" w:rsidRDefault="001A1420" w:rsidP="00147261">
            <w:pPr>
              <w:spacing w:after="0" w:line="240" w:lineRule="auto"/>
              <w:jc w:val="center"/>
              <w:rPr>
                <w:rFonts w:eastAsia="Times New Roman" w:cs="Calibri"/>
                <w:color w:val="000000"/>
                <w:lang w:eastAsia="cs-CZ"/>
              </w:rPr>
            </w:pPr>
            <w:r w:rsidRPr="006B6E29">
              <w:rPr>
                <w:rFonts w:eastAsia="Times New Roman" w:cs="Calibri"/>
                <w:color w:val="000000"/>
                <w:lang w:eastAsia="cs-CZ"/>
              </w:rPr>
              <w:t> </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14:paraId="65793076" w14:textId="3D7BBE5A" w:rsidR="001A1420" w:rsidRPr="002F1910" w:rsidRDefault="001A1420" w:rsidP="00147261">
            <w:pPr>
              <w:spacing w:after="0" w:line="240" w:lineRule="auto"/>
              <w:jc w:val="center"/>
              <w:rPr>
                <w:rFonts w:eastAsia="Times New Roman" w:cs="Calibri"/>
                <w:b/>
                <w:bCs/>
                <w:color w:val="000000"/>
                <w:lang w:eastAsia="cs-CZ"/>
              </w:rPr>
            </w:pPr>
            <w:r w:rsidRPr="002F1910">
              <w:rPr>
                <w:rFonts w:eastAsia="Times New Roman" w:cs="Calibri"/>
                <w:b/>
                <w:bCs/>
                <w:color w:val="000000"/>
                <w:lang w:eastAsia="cs-CZ"/>
              </w:rPr>
              <w:t> </w:t>
            </w:r>
            <w:r>
              <w:rPr>
                <w:rFonts w:eastAsia="Times New Roman" w:cs="Calibri"/>
                <w:b/>
                <w:bCs/>
                <w:color w:val="000000"/>
                <w:lang w:eastAsia="cs-CZ"/>
              </w:rPr>
              <w:t>5</w:t>
            </w:r>
          </w:p>
        </w:tc>
      </w:tr>
    </w:tbl>
    <w:p w14:paraId="2E4827C4" w14:textId="77777777" w:rsidR="001A1420" w:rsidRDefault="001A1420" w:rsidP="001A1420">
      <w:pPr>
        <w:pStyle w:val="Smlouva-slo"/>
        <w:widowControl w:val="0"/>
        <w:spacing w:before="0" w:line="276" w:lineRule="auto"/>
        <w:rPr>
          <w:rFonts w:asciiTheme="minorHAnsi" w:hAnsiTheme="minorHAnsi" w:cstheme="minorHAnsi"/>
          <w:b/>
          <w:sz w:val="28"/>
          <w:u w:val="single"/>
        </w:rPr>
      </w:pPr>
    </w:p>
    <w:p w14:paraId="27701ABF" w14:textId="77777777" w:rsidR="001A1420" w:rsidRDefault="001A1420" w:rsidP="006D1761">
      <w:pPr>
        <w:spacing w:after="0" w:line="240" w:lineRule="auto"/>
        <w:rPr>
          <w:rFonts w:asciiTheme="minorHAnsi" w:hAnsiTheme="minorHAnsi" w:cstheme="minorHAnsi"/>
          <w:b/>
          <w:bCs/>
          <w:iCs/>
        </w:rPr>
      </w:pPr>
    </w:p>
    <w:p w14:paraId="3F7077FE" w14:textId="58B82017" w:rsidR="001A1420" w:rsidRDefault="001A1420" w:rsidP="006D1761">
      <w:pPr>
        <w:spacing w:after="0" w:line="240" w:lineRule="auto"/>
        <w:rPr>
          <w:rFonts w:asciiTheme="minorHAnsi" w:hAnsiTheme="minorHAnsi" w:cstheme="minorHAnsi"/>
          <w:b/>
          <w:bCs/>
          <w:iCs/>
        </w:rPr>
      </w:pPr>
      <w:r>
        <w:rPr>
          <w:noProof/>
        </w:rPr>
        <w:drawing>
          <wp:inline distT="0" distB="0" distL="0" distR="0" wp14:anchorId="2AB403E0" wp14:editId="570562F8">
            <wp:extent cx="5249268" cy="4972050"/>
            <wp:effectExtent l="0" t="0" r="8890" b="0"/>
            <wp:docPr id="1871676583" name="Grafik 1">
              <a:extLst xmlns:a="http://schemas.openxmlformats.org/drawingml/2006/main">
                <a:ext uri="{FF2B5EF4-FFF2-40B4-BE49-F238E27FC236}">
                  <a16:creationId xmlns:a16="http://schemas.microsoft.com/office/drawing/2014/main" id="{F051A8E8-04D1-47B8-8CAB-2BC2A0AB97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a:extLst>
                        <a:ext uri="{FF2B5EF4-FFF2-40B4-BE49-F238E27FC236}">
                          <a16:creationId xmlns:a16="http://schemas.microsoft.com/office/drawing/2014/main" id="{F051A8E8-04D1-47B8-8CAB-2BC2A0AB975F}"/>
                        </a:ext>
                      </a:extLst>
                    </pic:cNvPr>
                    <pic:cNvPicPr>
                      <a:picLocks noChangeAspect="1"/>
                    </pic:cNvPicPr>
                  </pic:nvPicPr>
                  <pic:blipFill rotWithShape="1">
                    <a:blip r:embed="rId13"/>
                    <a:srcRect l="11564" t="26948" r="57859" b="21564"/>
                    <a:stretch/>
                  </pic:blipFill>
                  <pic:spPr>
                    <a:xfrm>
                      <a:off x="0" y="0"/>
                      <a:ext cx="5249268" cy="4972050"/>
                    </a:xfrm>
                    <a:prstGeom prst="rect">
                      <a:avLst/>
                    </a:prstGeom>
                  </pic:spPr>
                </pic:pic>
              </a:graphicData>
            </a:graphic>
          </wp:inline>
        </w:drawing>
      </w:r>
    </w:p>
    <w:p w14:paraId="388B8C7E" w14:textId="77777777" w:rsidR="00995D6E" w:rsidRDefault="00995D6E" w:rsidP="006D1761">
      <w:pPr>
        <w:pStyle w:val="Smlouva-slo"/>
        <w:widowControl w:val="0"/>
        <w:spacing w:before="0" w:line="276" w:lineRule="auto"/>
        <w:rPr>
          <w:rFonts w:asciiTheme="minorHAnsi" w:hAnsiTheme="minorHAnsi" w:cstheme="minorHAnsi"/>
        </w:rPr>
      </w:pPr>
    </w:p>
    <w:p w14:paraId="3070D9E9" w14:textId="7F4F1F57" w:rsidR="00995D6E" w:rsidRPr="00995D6E" w:rsidRDefault="00995D6E" w:rsidP="006D1761">
      <w:pPr>
        <w:pStyle w:val="Smlouva-slo"/>
        <w:widowControl w:val="0"/>
        <w:spacing w:before="0" w:line="276" w:lineRule="auto"/>
        <w:rPr>
          <w:rFonts w:asciiTheme="minorHAnsi" w:hAnsiTheme="minorHAnsi" w:cstheme="minorHAnsi"/>
          <w:b/>
          <w:bCs/>
        </w:rPr>
      </w:pPr>
      <w:r w:rsidRPr="00995D6E">
        <w:rPr>
          <w:rFonts w:asciiTheme="minorHAnsi" w:hAnsiTheme="minorHAnsi" w:cstheme="minorHAnsi"/>
          <w:b/>
          <w:bCs/>
        </w:rPr>
        <w:lastRenderedPageBreak/>
        <w:t>Příloha č. 2</w:t>
      </w:r>
    </w:p>
    <w:p w14:paraId="61FD1A56" w14:textId="33ACFAFA" w:rsidR="00855ED1" w:rsidRPr="00D5024A" w:rsidRDefault="00855ED1" w:rsidP="006D176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6D1761">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bookmarkEnd w:id="0"/>
    <w:p w14:paraId="3F9A3BC5" w14:textId="3B5CB37F" w:rsidR="00B2429B" w:rsidRPr="00B2429B" w:rsidRDefault="00B2429B" w:rsidP="006D1761">
      <w:pPr>
        <w:pStyle w:val="Smlouva-slo"/>
        <w:widowControl w:val="0"/>
        <w:spacing w:before="0" w:line="276" w:lineRule="auto"/>
        <w:rPr>
          <w:rFonts w:asciiTheme="minorHAnsi" w:hAnsiTheme="minorHAnsi" w:cstheme="minorHAnsi"/>
          <w:b/>
        </w:rPr>
      </w:pPr>
    </w:p>
    <w:sectPr w:rsidR="00B2429B" w:rsidRPr="00B2429B" w:rsidSect="007D7111">
      <w:footerReference w:type="default" r:id="rId14"/>
      <w:pgSz w:w="11906" w:h="16838"/>
      <w:pgMar w:top="1247" w:right="1134" w:bottom="1247" w:left="1134" w:header="737" w:footer="39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205E8" w14:textId="77777777" w:rsidR="00FA773C" w:rsidRDefault="00FA773C" w:rsidP="00D921A9">
      <w:pPr>
        <w:spacing w:after="0" w:line="240" w:lineRule="auto"/>
      </w:pPr>
      <w:r>
        <w:separator/>
      </w:r>
    </w:p>
  </w:endnote>
  <w:endnote w:type="continuationSeparator" w:id="0">
    <w:p w14:paraId="204AA07F" w14:textId="77777777" w:rsidR="00FA773C" w:rsidRDefault="00FA773C"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C9B11" w14:textId="1ECF8AA1" w:rsidR="00687495" w:rsidRPr="008A43C4" w:rsidRDefault="00FB779C">
    <w:pPr>
      <w:pStyle w:val="Zpat"/>
      <w:rPr>
        <w:bCs/>
        <w:i/>
        <w:iCs/>
      </w:rPr>
    </w:pPr>
    <w:r>
      <w:rPr>
        <w:bCs/>
        <w:i/>
        <w:iCs/>
      </w:rPr>
      <w:t xml:space="preserve">VZMR </w:t>
    </w:r>
    <w:r w:rsidR="00097442">
      <w:rPr>
        <w:bCs/>
        <w:i/>
        <w:iCs/>
      </w:rPr>
      <w:t>43</w:t>
    </w:r>
    <w:r>
      <w:rPr>
        <w:bCs/>
        <w:i/>
        <w:iCs/>
      </w:rPr>
      <w:t xml:space="preserve">/25 </w:t>
    </w:r>
    <w:r w:rsidR="005D4AC2">
      <w:rPr>
        <w:bCs/>
        <w:i/>
        <w:iCs/>
      </w:rPr>
      <w:t>Infuzní technika</w:t>
    </w:r>
    <w:r w:rsidR="00687495">
      <w:rPr>
        <w:bCs/>
        <w:i/>
        <w:iCs/>
      </w:rPr>
      <w:t xml:space="preserve"> – část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F911F" w14:textId="77777777" w:rsidR="00FA773C" w:rsidRDefault="00FA773C" w:rsidP="00D921A9">
      <w:pPr>
        <w:spacing w:after="0" w:line="240" w:lineRule="auto"/>
      </w:pPr>
      <w:r>
        <w:separator/>
      </w:r>
    </w:p>
  </w:footnote>
  <w:footnote w:type="continuationSeparator" w:id="0">
    <w:p w14:paraId="60EB9215" w14:textId="77777777" w:rsidR="00FA773C" w:rsidRDefault="00FA773C"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A1DA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4"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4"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306399966">
    <w:abstractNumId w:val="18"/>
  </w:num>
  <w:num w:numId="2" w16cid:durableId="626393726">
    <w:abstractNumId w:val="34"/>
  </w:num>
  <w:num w:numId="3" w16cid:durableId="1271006284">
    <w:abstractNumId w:val="30"/>
  </w:num>
  <w:num w:numId="4" w16cid:durableId="815726724">
    <w:abstractNumId w:val="7"/>
  </w:num>
  <w:num w:numId="5" w16cid:durableId="1988392871">
    <w:abstractNumId w:val="11"/>
  </w:num>
  <w:num w:numId="6" w16cid:durableId="1570069239">
    <w:abstractNumId w:val="5"/>
  </w:num>
  <w:num w:numId="7" w16cid:durableId="1285697713">
    <w:abstractNumId w:val="1"/>
  </w:num>
  <w:num w:numId="8" w16cid:durableId="2079932449">
    <w:abstractNumId w:val="2"/>
  </w:num>
  <w:num w:numId="9" w16cid:durableId="1690402728">
    <w:abstractNumId w:val="25"/>
  </w:num>
  <w:num w:numId="10" w16cid:durableId="1885866612">
    <w:abstractNumId w:val="32"/>
  </w:num>
  <w:num w:numId="11" w16cid:durableId="826360378">
    <w:abstractNumId w:val="8"/>
  </w:num>
  <w:num w:numId="12" w16cid:durableId="309093526">
    <w:abstractNumId w:val="33"/>
  </w:num>
  <w:num w:numId="13" w16cid:durableId="1561398327">
    <w:abstractNumId w:val="20"/>
  </w:num>
  <w:num w:numId="14" w16cid:durableId="1921986602">
    <w:abstractNumId w:val="15"/>
  </w:num>
  <w:num w:numId="15" w16cid:durableId="446972801">
    <w:abstractNumId w:val="22"/>
  </w:num>
  <w:num w:numId="16" w16cid:durableId="35203265">
    <w:abstractNumId w:val="21"/>
  </w:num>
  <w:num w:numId="17" w16cid:durableId="1208681840">
    <w:abstractNumId w:val="13"/>
  </w:num>
  <w:num w:numId="18" w16cid:durableId="892736152">
    <w:abstractNumId w:val="29"/>
  </w:num>
  <w:num w:numId="19" w16cid:durableId="645744418">
    <w:abstractNumId w:val="35"/>
  </w:num>
  <w:num w:numId="20" w16cid:durableId="1940286215">
    <w:abstractNumId w:val="28"/>
  </w:num>
  <w:num w:numId="21" w16cid:durableId="1015964721">
    <w:abstractNumId w:val="6"/>
  </w:num>
  <w:num w:numId="22" w16cid:durableId="481043559">
    <w:abstractNumId w:val="19"/>
  </w:num>
  <w:num w:numId="23" w16cid:durableId="633870510">
    <w:abstractNumId w:val="12"/>
  </w:num>
  <w:num w:numId="24" w16cid:durableId="12417175">
    <w:abstractNumId w:val="4"/>
  </w:num>
  <w:num w:numId="25" w16cid:durableId="139076572">
    <w:abstractNumId w:val="17"/>
  </w:num>
  <w:num w:numId="26" w16cid:durableId="1778480770">
    <w:abstractNumId w:val="27"/>
  </w:num>
  <w:num w:numId="27" w16cid:durableId="328409087">
    <w:abstractNumId w:val="26"/>
  </w:num>
  <w:num w:numId="28" w16cid:durableId="1114255353">
    <w:abstractNumId w:val="14"/>
  </w:num>
  <w:num w:numId="29" w16cid:durableId="2081367170">
    <w:abstractNumId w:val="24"/>
  </w:num>
  <w:num w:numId="30" w16cid:durableId="2013603269">
    <w:abstractNumId w:val="10"/>
  </w:num>
  <w:num w:numId="31" w16cid:durableId="1519152763">
    <w:abstractNumId w:val="31"/>
  </w:num>
  <w:num w:numId="32" w16cid:durableId="1596555079">
    <w:abstractNumId w:val="23"/>
  </w:num>
  <w:num w:numId="33" w16cid:durableId="715541480">
    <w:abstractNumId w:val="3"/>
  </w:num>
  <w:num w:numId="34" w16cid:durableId="676227625">
    <w:abstractNumId w:val="16"/>
  </w:num>
  <w:num w:numId="35" w16cid:durableId="609824541">
    <w:abstractNumId w:val="9"/>
  </w:num>
  <w:num w:numId="36" w16cid:durableId="6150201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ndřej Kašpar, Mgr.">
    <w15:presenceInfo w15:providerId="AD" w15:userId="S-1-5-21-1381394901-3103804677-268897857-94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4BF5"/>
    <w:rsid w:val="000059D2"/>
    <w:rsid w:val="00011D22"/>
    <w:rsid w:val="00012AB2"/>
    <w:rsid w:val="00014A11"/>
    <w:rsid w:val="00022253"/>
    <w:rsid w:val="00023BFF"/>
    <w:rsid w:val="000264CF"/>
    <w:rsid w:val="00030191"/>
    <w:rsid w:val="000359F0"/>
    <w:rsid w:val="000430E4"/>
    <w:rsid w:val="00046CA2"/>
    <w:rsid w:val="00046DEE"/>
    <w:rsid w:val="000519DF"/>
    <w:rsid w:val="00063DA0"/>
    <w:rsid w:val="00066839"/>
    <w:rsid w:val="0007003A"/>
    <w:rsid w:val="00076147"/>
    <w:rsid w:val="00085007"/>
    <w:rsid w:val="0008781B"/>
    <w:rsid w:val="00087BF7"/>
    <w:rsid w:val="00087FCA"/>
    <w:rsid w:val="0009141E"/>
    <w:rsid w:val="00091E1F"/>
    <w:rsid w:val="00092205"/>
    <w:rsid w:val="00097442"/>
    <w:rsid w:val="000974EA"/>
    <w:rsid w:val="000A0299"/>
    <w:rsid w:val="000A356A"/>
    <w:rsid w:val="000A4169"/>
    <w:rsid w:val="000A6B62"/>
    <w:rsid w:val="000B1B6B"/>
    <w:rsid w:val="000B2C41"/>
    <w:rsid w:val="000B4C47"/>
    <w:rsid w:val="000C23A2"/>
    <w:rsid w:val="000C50E5"/>
    <w:rsid w:val="000C5CF6"/>
    <w:rsid w:val="000C7476"/>
    <w:rsid w:val="000D063B"/>
    <w:rsid w:val="000D2D37"/>
    <w:rsid w:val="000D5AE3"/>
    <w:rsid w:val="000D6804"/>
    <w:rsid w:val="000E177F"/>
    <w:rsid w:val="000E27CB"/>
    <w:rsid w:val="000E4B74"/>
    <w:rsid w:val="000E6374"/>
    <w:rsid w:val="000F42F0"/>
    <w:rsid w:val="000F5AF0"/>
    <w:rsid w:val="00100CD7"/>
    <w:rsid w:val="00103E0F"/>
    <w:rsid w:val="00107B3F"/>
    <w:rsid w:val="00112896"/>
    <w:rsid w:val="0011752F"/>
    <w:rsid w:val="00121153"/>
    <w:rsid w:val="00125D68"/>
    <w:rsid w:val="00125FCC"/>
    <w:rsid w:val="00133850"/>
    <w:rsid w:val="00133EB1"/>
    <w:rsid w:val="00135908"/>
    <w:rsid w:val="00141904"/>
    <w:rsid w:val="00144F8A"/>
    <w:rsid w:val="00147B33"/>
    <w:rsid w:val="00152292"/>
    <w:rsid w:val="001529EE"/>
    <w:rsid w:val="00155F63"/>
    <w:rsid w:val="00156EEC"/>
    <w:rsid w:val="00157ABA"/>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1420"/>
    <w:rsid w:val="001A3D46"/>
    <w:rsid w:val="001A5C09"/>
    <w:rsid w:val="001A72E1"/>
    <w:rsid w:val="001B3711"/>
    <w:rsid w:val="001B630A"/>
    <w:rsid w:val="001B6CF5"/>
    <w:rsid w:val="001B7BA1"/>
    <w:rsid w:val="001C020D"/>
    <w:rsid w:val="001C1AA8"/>
    <w:rsid w:val="001C2E06"/>
    <w:rsid w:val="001C3052"/>
    <w:rsid w:val="001C7389"/>
    <w:rsid w:val="001D0CB5"/>
    <w:rsid w:val="001D424F"/>
    <w:rsid w:val="001D586C"/>
    <w:rsid w:val="001D5F2F"/>
    <w:rsid w:val="001D6697"/>
    <w:rsid w:val="001E1244"/>
    <w:rsid w:val="001E13B4"/>
    <w:rsid w:val="001F5A2F"/>
    <w:rsid w:val="00204BC6"/>
    <w:rsid w:val="002056A2"/>
    <w:rsid w:val="00206A76"/>
    <w:rsid w:val="002071FB"/>
    <w:rsid w:val="00213581"/>
    <w:rsid w:val="00220DDA"/>
    <w:rsid w:val="002272E2"/>
    <w:rsid w:val="00233037"/>
    <w:rsid w:val="00240D9A"/>
    <w:rsid w:val="0024249B"/>
    <w:rsid w:val="0024737F"/>
    <w:rsid w:val="00247ACF"/>
    <w:rsid w:val="00250758"/>
    <w:rsid w:val="00251896"/>
    <w:rsid w:val="00253744"/>
    <w:rsid w:val="00253E22"/>
    <w:rsid w:val="0025644A"/>
    <w:rsid w:val="002601C3"/>
    <w:rsid w:val="0026065B"/>
    <w:rsid w:val="00260C81"/>
    <w:rsid w:val="00262336"/>
    <w:rsid w:val="00263FAD"/>
    <w:rsid w:val="00265EED"/>
    <w:rsid w:val="00270DD9"/>
    <w:rsid w:val="00272F01"/>
    <w:rsid w:val="0027376F"/>
    <w:rsid w:val="00275029"/>
    <w:rsid w:val="002759CD"/>
    <w:rsid w:val="00276BA8"/>
    <w:rsid w:val="002854FB"/>
    <w:rsid w:val="0028691B"/>
    <w:rsid w:val="00286989"/>
    <w:rsid w:val="00290E12"/>
    <w:rsid w:val="00293933"/>
    <w:rsid w:val="002A076A"/>
    <w:rsid w:val="002A2884"/>
    <w:rsid w:val="002A2A88"/>
    <w:rsid w:val="002A2CA9"/>
    <w:rsid w:val="002A36D9"/>
    <w:rsid w:val="002A3732"/>
    <w:rsid w:val="002A3CFF"/>
    <w:rsid w:val="002A426F"/>
    <w:rsid w:val="002A7860"/>
    <w:rsid w:val="002A7D93"/>
    <w:rsid w:val="002B0A71"/>
    <w:rsid w:val="002B64E3"/>
    <w:rsid w:val="002C084D"/>
    <w:rsid w:val="002C2171"/>
    <w:rsid w:val="002C382F"/>
    <w:rsid w:val="002D4D72"/>
    <w:rsid w:val="002D56D7"/>
    <w:rsid w:val="002D63D7"/>
    <w:rsid w:val="002D65B6"/>
    <w:rsid w:val="002D65C3"/>
    <w:rsid w:val="002E0D82"/>
    <w:rsid w:val="002E16FF"/>
    <w:rsid w:val="002E18C7"/>
    <w:rsid w:val="002E1EDD"/>
    <w:rsid w:val="002E50F5"/>
    <w:rsid w:val="002F0FC1"/>
    <w:rsid w:val="002F258B"/>
    <w:rsid w:val="002F4996"/>
    <w:rsid w:val="002F6B66"/>
    <w:rsid w:val="00302ADC"/>
    <w:rsid w:val="00304F8E"/>
    <w:rsid w:val="00311055"/>
    <w:rsid w:val="00311A5E"/>
    <w:rsid w:val="00312956"/>
    <w:rsid w:val="003134B7"/>
    <w:rsid w:val="00320C7E"/>
    <w:rsid w:val="003264F2"/>
    <w:rsid w:val="00327114"/>
    <w:rsid w:val="00330E21"/>
    <w:rsid w:val="003418EF"/>
    <w:rsid w:val="00345A50"/>
    <w:rsid w:val="00345DB0"/>
    <w:rsid w:val="0034736B"/>
    <w:rsid w:val="00347AE5"/>
    <w:rsid w:val="00354703"/>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4E1E"/>
    <w:rsid w:val="003B58A7"/>
    <w:rsid w:val="003C0AC5"/>
    <w:rsid w:val="003C5F1D"/>
    <w:rsid w:val="003C6C3C"/>
    <w:rsid w:val="003D3F80"/>
    <w:rsid w:val="003D7CA0"/>
    <w:rsid w:val="003E131A"/>
    <w:rsid w:val="003E285F"/>
    <w:rsid w:val="003E438C"/>
    <w:rsid w:val="003E7DEE"/>
    <w:rsid w:val="003F101F"/>
    <w:rsid w:val="003F61AB"/>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C76E6"/>
    <w:rsid w:val="004D01A2"/>
    <w:rsid w:val="004D1F6E"/>
    <w:rsid w:val="004E005E"/>
    <w:rsid w:val="004E10FC"/>
    <w:rsid w:val="004E2750"/>
    <w:rsid w:val="004E2924"/>
    <w:rsid w:val="004E6B8E"/>
    <w:rsid w:val="00500EA3"/>
    <w:rsid w:val="00501F5A"/>
    <w:rsid w:val="005021EE"/>
    <w:rsid w:val="00503111"/>
    <w:rsid w:val="005064F2"/>
    <w:rsid w:val="0051194F"/>
    <w:rsid w:val="00511D12"/>
    <w:rsid w:val="00514DFA"/>
    <w:rsid w:val="005164F6"/>
    <w:rsid w:val="005173BE"/>
    <w:rsid w:val="00517569"/>
    <w:rsid w:val="00521429"/>
    <w:rsid w:val="00524864"/>
    <w:rsid w:val="0053112D"/>
    <w:rsid w:val="00544CE4"/>
    <w:rsid w:val="00550624"/>
    <w:rsid w:val="00551305"/>
    <w:rsid w:val="005566E1"/>
    <w:rsid w:val="00556F0D"/>
    <w:rsid w:val="00560F43"/>
    <w:rsid w:val="005634CD"/>
    <w:rsid w:val="00564869"/>
    <w:rsid w:val="00566080"/>
    <w:rsid w:val="005753D9"/>
    <w:rsid w:val="00580EC1"/>
    <w:rsid w:val="00583F61"/>
    <w:rsid w:val="005904C8"/>
    <w:rsid w:val="005934C3"/>
    <w:rsid w:val="00593913"/>
    <w:rsid w:val="00594FE5"/>
    <w:rsid w:val="00595035"/>
    <w:rsid w:val="0059586F"/>
    <w:rsid w:val="005960FE"/>
    <w:rsid w:val="005977F0"/>
    <w:rsid w:val="00597A7B"/>
    <w:rsid w:val="00597C9F"/>
    <w:rsid w:val="005A635A"/>
    <w:rsid w:val="005A748D"/>
    <w:rsid w:val="005A7CE4"/>
    <w:rsid w:val="005B0417"/>
    <w:rsid w:val="005B1FE6"/>
    <w:rsid w:val="005B3A39"/>
    <w:rsid w:val="005B4773"/>
    <w:rsid w:val="005C231E"/>
    <w:rsid w:val="005D02C4"/>
    <w:rsid w:val="005D45D9"/>
    <w:rsid w:val="005D4AC2"/>
    <w:rsid w:val="005E271B"/>
    <w:rsid w:val="005E53D6"/>
    <w:rsid w:val="005E687C"/>
    <w:rsid w:val="005F06AE"/>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417C"/>
    <w:rsid w:val="00617DF3"/>
    <w:rsid w:val="00623EFF"/>
    <w:rsid w:val="00625125"/>
    <w:rsid w:val="0063474C"/>
    <w:rsid w:val="006408B4"/>
    <w:rsid w:val="006453FB"/>
    <w:rsid w:val="00651A60"/>
    <w:rsid w:val="00652F46"/>
    <w:rsid w:val="00660AEA"/>
    <w:rsid w:val="0066314C"/>
    <w:rsid w:val="0066623D"/>
    <w:rsid w:val="00680B5C"/>
    <w:rsid w:val="00687495"/>
    <w:rsid w:val="00690CD7"/>
    <w:rsid w:val="006938A6"/>
    <w:rsid w:val="00695943"/>
    <w:rsid w:val="00695F05"/>
    <w:rsid w:val="0069676D"/>
    <w:rsid w:val="006A475C"/>
    <w:rsid w:val="006A549A"/>
    <w:rsid w:val="006B0FA8"/>
    <w:rsid w:val="006B15ED"/>
    <w:rsid w:val="006B1A12"/>
    <w:rsid w:val="006B39ED"/>
    <w:rsid w:val="006B505B"/>
    <w:rsid w:val="006C3FF8"/>
    <w:rsid w:val="006C40A1"/>
    <w:rsid w:val="006D176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52980"/>
    <w:rsid w:val="007534A1"/>
    <w:rsid w:val="00756560"/>
    <w:rsid w:val="00756FAC"/>
    <w:rsid w:val="00760CE2"/>
    <w:rsid w:val="007611B3"/>
    <w:rsid w:val="007612FE"/>
    <w:rsid w:val="00771F40"/>
    <w:rsid w:val="00772ED5"/>
    <w:rsid w:val="007768E4"/>
    <w:rsid w:val="0078067E"/>
    <w:rsid w:val="0078336E"/>
    <w:rsid w:val="007842D4"/>
    <w:rsid w:val="00784404"/>
    <w:rsid w:val="007904FA"/>
    <w:rsid w:val="007941A9"/>
    <w:rsid w:val="00795312"/>
    <w:rsid w:val="0079648E"/>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111"/>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2B82"/>
    <w:rsid w:val="00833320"/>
    <w:rsid w:val="00833976"/>
    <w:rsid w:val="00836D2D"/>
    <w:rsid w:val="00842A4E"/>
    <w:rsid w:val="008448C2"/>
    <w:rsid w:val="0084520C"/>
    <w:rsid w:val="00852E11"/>
    <w:rsid w:val="008559B5"/>
    <w:rsid w:val="00855ED1"/>
    <w:rsid w:val="0086039F"/>
    <w:rsid w:val="0086128E"/>
    <w:rsid w:val="00863995"/>
    <w:rsid w:val="00866581"/>
    <w:rsid w:val="008668C5"/>
    <w:rsid w:val="00872717"/>
    <w:rsid w:val="008770C1"/>
    <w:rsid w:val="00883ACA"/>
    <w:rsid w:val="00884912"/>
    <w:rsid w:val="008A0890"/>
    <w:rsid w:val="008A43C4"/>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1ED8"/>
    <w:rsid w:val="0093358F"/>
    <w:rsid w:val="00943023"/>
    <w:rsid w:val="00943D20"/>
    <w:rsid w:val="00947219"/>
    <w:rsid w:val="0094782C"/>
    <w:rsid w:val="00952F82"/>
    <w:rsid w:val="00955103"/>
    <w:rsid w:val="0095630C"/>
    <w:rsid w:val="00962C6C"/>
    <w:rsid w:val="0096338D"/>
    <w:rsid w:val="00967574"/>
    <w:rsid w:val="0098014F"/>
    <w:rsid w:val="00980296"/>
    <w:rsid w:val="00981D01"/>
    <w:rsid w:val="00982591"/>
    <w:rsid w:val="0098337B"/>
    <w:rsid w:val="00984C2D"/>
    <w:rsid w:val="0098600C"/>
    <w:rsid w:val="00990D39"/>
    <w:rsid w:val="00995D6E"/>
    <w:rsid w:val="009A086C"/>
    <w:rsid w:val="009A3692"/>
    <w:rsid w:val="009A68BD"/>
    <w:rsid w:val="009A6FFA"/>
    <w:rsid w:val="009A7B05"/>
    <w:rsid w:val="009B667A"/>
    <w:rsid w:val="009C1B3A"/>
    <w:rsid w:val="009C7C34"/>
    <w:rsid w:val="009D02BE"/>
    <w:rsid w:val="009D14CE"/>
    <w:rsid w:val="009D36B0"/>
    <w:rsid w:val="009D40C7"/>
    <w:rsid w:val="009D6E06"/>
    <w:rsid w:val="009E3C88"/>
    <w:rsid w:val="009F3509"/>
    <w:rsid w:val="009F5732"/>
    <w:rsid w:val="009F6F6A"/>
    <w:rsid w:val="00A023AF"/>
    <w:rsid w:val="00A03802"/>
    <w:rsid w:val="00A044AE"/>
    <w:rsid w:val="00A050C4"/>
    <w:rsid w:val="00A07D3D"/>
    <w:rsid w:val="00A12E94"/>
    <w:rsid w:val="00A13999"/>
    <w:rsid w:val="00A142CC"/>
    <w:rsid w:val="00A14507"/>
    <w:rsid w:val="00A2036B"/>
    <w:rsid w:val="00A20B40"/>
    <w:rsid w:val="00A24218"/>
    <w:rsid w:val="00A245D8"/>
    <w:rsid w:val="00A4275D"/>
    <w:rsid w:val="00A42DF3"/>
    <w:rsid w:val="00A46650"/>
    <w:rsid w:val="00A46CA4"/>
    <w:rsid w:val="00A505B6"/>
    <w:rsid w:val="00A51454"/>
    <w:rsid w:val="00A56F91"/>
    <w:rsid w:val="00A572C3"/>
    <w:rsid w:val="00A607DC"/>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4095"/>
    <w:rsid w:val="00B01609"/>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081B"/>
    <w:rsid w:val="00BB2988"/>
    <w:rsid w:val="00BB460D"/>
    <w:rsid w:val="00BC2F91"/>
    <w:rsid w:val="00BC4C76"/>
    <w:rsid w:val="00BC64DE"/>
    <w:rsid w:val="00BC67FD"/>
    <w:rsid w:val="00BC7D7C"/>
    <w:rsid w:val="00BD62E4"/>
    <w:rsid w:val="00BE07E2"/>
    <w:rsid w:val="00BE1188"/>
    <w:rsid w:val="00BE4114"/>
    <w:rsid w:val="00BE444C"/>
    <w:rsid w:val="00BE449A"/>
    <w:rsid w:val="00BE4C0B"/>
    <w:rsid w:val="00BE4FB0"/>
    <w:rsid w:val="00BE6586"/>
    <w:rsid w:val="00BF60A8"/>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39A"/>
    <w:rsid w:val="00C9370E"/>
    <w:rsid w:val="00C94FBA"/>
    <w:rsid w:val="00C97CFA"/>
    <w:rsid w:val="00CA5FD8"/>
    <w:rsid w:val="00CB2F6E"/>
    <w:rsid w:val="00CB52DF"/>
    <w:rsid w:val="00CC22E6"/>
    <w:rsid w:val="00CC3A5B"/>
    <w:rsid w:val="00CC47FC"/>
    <w:rsid w:val="00CD2267"/>
    <w:rsid w:val="00CD36EB"/>
    <w:rsid w:val="00CD65F7"/>
    <w:rsid w:val="00CE3A3C"/>
    <w:rsid w:val="00CE3D18"/>
    <w:rsid w:val="00CE7DF8"/>
    <w:rsid w:val="00CF7201"/>
    <w:rsid w:val="00CF7A55"/>
    <w:rsid w:val="00D01903"/>
    <w:rsid w:val="00D03437"/>
    <w:rsid w:val="00D0345E"/>
    <w:rsid w:val="00D11D30"/>
    <w:rsid w:val="00D15C7B"/>
    <w:rsid w:val="00D15ECC"/>
    <w:rsid w:val="00D1637A"/>
    <w:rsid w:val="00D200BD"/>
    <w:rsid w:val="00D207B9"/>
    <w:rsid w:val="00D22E8B"/>
    <w:rsid w:val="00D237BD"/>
    <w:rsid w:val="00D24629"/>
    <w:rsid w:val="00D25E72"/>
    <w:rsid w:val="00D26514"/>
    <w:rsid w:val="00D277C1"/>
    <w:rsid w:val="00D300E0"/>
    <w:rsid w:val="00D30C1E"/>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90AAD"/>
    <w:rsid w:val="00D921A9"/>
    <w:rsid w:val="00D953B5"/>
    <w:rsid w:val="00DA2635"/>
    <w:rsid w:val="00DB458C"/>
    <w:rsid w:val="00DB5F54"/>
    <w:rsid w:val="00DC26FF"/>
    <w:rsid w:val="00DC2B53"/>
    <w:rsid w:val="00DD173F"/>
    <w:rsid w:val="00DD40D0"/>
    <w:rsid w:val="00DD5BAB"/>
    <w:rsid w:val="00DD73C1"/>
    <w:rsid w:val="00DE2F86"/>
    <w:rsid w:val="00DE447E"/>
    <w:rsid w:val="00DE57C8"/>
    <w:rsid w:val="00E02233"/>
    <w:rsid w:val="00E04BB5"/>
    <w:rsid w:val="00E11534"/>
    <w:rsid w:val="00E11EDA"/>
    <w:rsid w:val="00E12A8F"/>
    <w:rsid w:val="00E1335F"/>
    <w:rsid w:val="00E14154"/>
    <w:rsid w:val="00E228B0"/>
    <w:rsid w:val="00E23CA2"/>
    <w:rsid w:val="00E27ADE"/>
    <w:rsid w:val="00E30C34"/>
    <w:rsid w:val="00E40325"/>
    <w:rsid w:val="00E4270A"/>
    <w:rsid w:val="00E43491"/>
    <w:rsid w:val="00E43673"/>
    <w:rsid w:val="00E463E6"/>
    <w:rsid w:val="00E47DD2"/>
    <w:rsid w:val="00E50942"/>
    <w:rsid w:val="00E52EF0"/>
    <w:rsid w:val="00E5748A"/>
    <w:rsid w:val="00E62851"/>
    <w:rsid w:val="00E62CAC"/>
    <w:rsid w:val="00E66545"/>
    <w:rsid w:val="00E710A4"/>
    <w:rsid w:val="00E719AD"/>
    <w:rsid w:val="00E74A0B"/>
    <w:rsid w:val="00E753D1"/>
    <w:rsid w:val="00E754AF"/>
    <w:rsid w:val="00E85416"/>
    <w:rsid w:val="00E86121"/>
    <w:rsid w:val="00E86265"/>
    <w:rsid w:val="00E87E48"/>
    <w:rsid w:val="00E952B8"/>
    <w:rsid w:val="00E9554C"/>
    <w:rsid w:val="00EA2350"/>
    <w:rsid w:val="00EA4409"/>
    <w:rsid w:val="00EA4758"/>
    <w:rsid w:val="00EA5176"/>
    <w:rsid w:val="00EA625B"/>
    <w:rsid w:val="00EA7F02"/>
    <w:rsid w:val="00EB2C2E"/>
    <w:rsid w:val="00EB3036"/>
    <w:rsid w:val="00EB6405"/>
    <w:rsid w:val="00EC073E"/>
    <w:rsid w:val="00EC0BFF"/>
    <w:rsid w:val="00EC1950"/>
    <w:rsid w:val="00EC5960"/>
    <w:rsid w:val="00EC5CD0"/>
    <w:rsid w:val="00ED0AA1"/>
    <w:rsid w:val="00EE276F"/>
    <w:rsid w:val="00EE2FE1"/>
    <w:rsid w:val="00EE7519"/>
    <w:rsid w:val="00EF0EF1"/>
    <w:rsid w:val="00EF103D"/>
    <w:rsid w:val="00EF21C4"/>
    <w:rsid w:val="00EF7476"/>
    <w:rsid w:val="00F000EE"/>
    <w:rsid w:val="00F015F0"/>
    <w:rsid w:val="00F0205A"/>
    <w:rsid w:val="00F02E32"/>
    <w:rsid w:val="00F06FC8"/>
    <w:rsid w:val="00F1239D"/>
    <w:rsid w:val="00F1277D"/>
    <w:rsid w:val="00F14A58"/>
    <w:rsid w:val="00F14ACC"/>
    <w:rsid w:val="00F20D95"/>
    <w:rsid w:val="00F23258"/>
    <w:rsid w:val="00F23287"/>
    <w:rsid w:val="00F2398D"/>
    <w:rsid w:val="00F23D48"/>
    <w:rsid w:val="00F25E3C"/>
    <w:rsid w:val="00F277C9"/>
    <w:rsid w:val="00F30915"/>
    <w:rsid w:val="00F312D9"/>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A773C"/>
    <w:rsid w:val="00FB779C"/>
    <w:rsid w:val="00FB7BCD"/>
    <w:rsid w:val="00FC02E3"/>
    <w:rsid w:val="00FC18FE"/>
    <w:rsid w:val="00FC47AB"/>
    <w:rsid w:val="00FC5945"/>
    <w:rsid w:val="00FC7A3F"/>
    <w:rsid w:val="00FD27AF"/>
    <w:rsid w:val="00FD45E5"/>
    <w:rsid w:val="00FD6DC2"/>
    <w:rsid w:val="00FE30FE"/>
    <w:rsid w:val="00FE5487"/>
    <w:rsid w:val="00FF27CC"/>
    <w:rsid w:val="00FF3C43"/>
    <w:rsid w:val="00FF7591"/>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customStyle="1" w:styleId="Nevyeenzmnka3">
    <w:name w:val="Nevyřešená zmínka3"/>
    <w:basedOn w:val="Standardnpsmoodstavce"/>
    <w:uiPriority w:val="99"/>
    <w:semiHidden/>
    <w:unhideWhenUsed/>
    <w:rsid w:val="000B1B6B"/>
    <w:rPr>
      <w:color w:val="605E5C"/>
      <w:shd w:val="clear" w:color="auto" w:fill="E1DFDD"/>
    </w:rPr>
  </w:style>
  <w:style w:type="character" w:styleId="Nevyeenzmnka">
    <w:name w:val="Unresolved Mention"/>
    <w:basedOn w:val="Standardnpsmoodstavce"/>
    <w:uiPriority w:val="99"/>
    <w:semiHidden/>
    <w:unhideWhenUsed/>
    <w:rsid w:val="00097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jelinkova@nemzn.cz"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zt@nemz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uzana.rickova@nemzn.cz" TargetMode="External"/><Relationship Id="rId4" Type="http://schemas.openxmlformats.org/officeDocument/2006/relationships/settings" Target="settings.xml"/><Relationship Id="rId9" Type="http://schemas.openxmlformats.org/officeDocument/2006/relationships/hyperlink" Target="mailto:jana.prochazkova@nemzn.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A4F62-F282-4B23-B679-96256D14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3230</Words>
  <Characters>19062</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22248</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3</cp:revision>
  <cp:lastPrinted>2014-01-14T13:27:00Z</cp:lastPrinted>
  <dcterms:created xsi:type="dcterms:W3CDTF">2025-09-23T09:18:00Z</dcterms:created>
  <dcterms:modified xsi:type="dcterms:W3CDTF">2025-09-23T09:43:00Z</dcterms:modified>
</cp:coreProperties>
</file>